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8E18B" w14:textId="77777777" w:rsidR="009E3A03" w:rsidRPr="00587525" w:rsidRDefault="009E3A03" w:rsidP="009E3A03"/>
    <w:p w14:paraId="38A1560E" w14:textId="77777777" w:rsidR="00AB2DA0" w:rsidRDefault="00AB2DA0" w:rsidP="00AB2DA0">
      <w:pPr>
        <w:rPr>
          <w:rFonts w:ascii="Calibri" w:hAnsi="Calibri"/>
          <w:color w:val="0070C0"/>
          <w:sz w:val="20"/>
          <w:szCs w:val="20"/>
        </w:rPr>
      </w:pPr>
    </w:p>
    <w:p w14:paraId="206F38A5" w14:textId="77777777" w:rsidR="00AD3BC0" w:rsidRDefault="00AD3BC0" w:rsidP="00AB2DA0">
      <w:pPr>
        <w:keepLines/>
        <w:widowControl w:val="0"/>
        <w:jc w:val="center"/>
        <w:outlineLvl w:val="1"/>
        <w:rPr>
          <w:b/>
          <w:sz w:val="28"/>
          <w:szCs w:val="28"/>
          <w:lang w:val="x-none" w:eastAsia="x-none"/>
        </w:rPr>
      </w:pPr>
      <w:r w:rsidRPr="00AD3BC0">
        <w:rPr>
          <w:b/>
          <w:sz w:val="28"/>
          <w:szCs w:val="28"/>
          <w:lang w:val="x-none" w:eastAsia="x-none"/>
        </w:rPr>
        <w:t>ПАСПОРТ ПРОЕКТА</w:t>
      </w:r>
    </w:p>
    <w:p w14:paraId="65DCD872" w14:textId="77777777" w:rsidR="00BF2440" w:rsidRPr="00AD3BC0" w:rsidRDefault="00BF2440" w:rsidP="00AB2DA0">
      <w:pPr>
        <w:keepLines/>
        <w:widowControl w:val="0"/>
        <w:jc w:val="center"/>
        <w:outlineLvl w:val="1"/>
        <w:rPr>
          <w:b/>
          <w:sz w:val="28"/>
          <w:szCs w:val="28"/>
          <w:lang w:eastAsia="x-none"/>
        </w:rPr>
      </w:pPr>
    </w:p>
    <w:p w14:paraId="64688AB1" w14:textId="77777777" w:rsidR="00313569" w:rsidRPr="00313569" w:rsidRDefault="00313569" w:rsidP="00313569">
      <w:pPr>
        <w:jc w:val="center"/>
        <w:rPr>
          <w:i/>
          <w:sz w:val="22"/>
          <w:szCs w:val="22"/>
        </w:rPr>
      </w:pPr>
      <w:r w:rsidRPr="00313569">
        <w:rPr>
          <w:i/>
          <w:sz w:val="22"/>
          <w:szCs w:val="22"/>
        </w:rPr>
        <w:t xml:space="preserve">«Совершенствование системы устойчивого развития коренных малочисленных народов Севера </w:t>
      </w:r>
    </w:p>
    <w:p w14:paraId="199D9D1E" w14:textId="77777777" w:rsidR="00313569" w:rsidRPr="00313569" w:rsidRDefault="00313569" w:rsidP="00313569">
      <w:pPr>
        <w:jc w:val="center"/>
        <w:rPr>
          <w:i/>
          <w:sz w:val="22"/>
          <w:szCs w:val="22"/>
        </w:rPr>
      </w:pPr>
      <w:proofErr w:type="gramStart"/>
      <w:r w:rsidRPr="00313569">
        <w:rPr>
          <w:i/>
          <w:sz w:val="22"/>
          <w:szCs w:val="22"/>
        </w:rPr>
        <w:t>в</w:t>
      </w:r>
      <w:proofErr w:type="gramEnd"/>
      <w:r w:rsidRPr="00313569">
        <w:rPr>
          <w:i/>
          <w:sz w:val="22"/>
          <w:szCs w:val="22"/>
        </w:rPr>
        <w:t xml:space="preserve"> </w:t>
      </w:r>
      <w:proofErr w:type="gramStart"/>
      <w:r w:rsidRPr="00313569">
        <w:rPr>
          <w:i/>
          <w:sz w:val="22"/>
          <w:szCs w:val="22"/>
        </w:rPr>
        <w:t>Ханты-Мансийском</w:t>
      </w:r>
      <w:proofErr w:type="gramEnd"/>
      <w:r w:rsidRPr="00313569">
        <w:rPr>
          <w:i/>
          <w:sz w:val="22"/>
          <w:szCs w:val="22"/>
        </w:rPr>
        <w:t xml:space="preserve"> автономном округе – Югре» </w:t>
      </w:r>
    </w:p>
    <w:p w14:paraId="4EA14231" w14:textId="77777777" w:rsidR="00313569" w:rsidRDefault="00313569" w:rsidP="00313569">
      <w:pPr>
        <w:jc w:val="center"/>
        <w:rPr>
          <w:i/>
          <w:sz w:val="22"/>
          <w:szCs w:val="22"/>
        </w:rPr>
      </w:pPr>
      <w:r w:rsidRPr="00313569">
        <w:rPr>
          <w:i/>
          <w:sz w:val="22"/>
          <w:szCs w:val="22"/>
        </w:rPr>
        <w:t>(«Развитие коренных малочисленных народов»)</w:t>
      </w:r>
    </w:p>
    <w:p w14:paraId="1B7537C8" w14:textId="77777777" w:rsidR="00AD3BC0" w:rsidRPr="00AD3BC0" w:rsidRDefault="00AD3BC0" w:rsidP="00AD3BC0">
      <w:pPr>
        <w:jc w:val="center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2126"/>
        <w:gridCol w:w="3544"/>
        <w:gridCol w:w="4253"/>
      </w:tblGrid>
      <w:tr w:rsidR="00AD3BC0" w:rsidRPr="00AD3BC0" w14:paraId="71F6E6ED" w14:textId="77777777" w:rsidTr="00AD3BC0">
        <w:trPr>
          <w:trHeight w:val="20"/>
        </w:trPr>
        <w:tc>
          <w:tcPr>
            <w:tcW w:w="141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E9AF4C" w14:textId="77777777" w:rsidR="00AD3BC0" w:rsidRPr="00AD3BC0" w:rsidRDefault="00AD3BC0" w:rsidP="008C5CC9">
            <w:pPr>
              <w:widowControl w:val="0"/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  <w:rPr>
                <w:b/>
              </w:rPr>
            </w:pPr>
            <w:r w:rsidRPr="00AD3BC0">
              <w:rPr>
                <w:b/>
              </w:rPr>
              <w:t>Ключевые участники команды проекта</w:t>
            </w:r>
            <w:r w:rsidRPr="00AD3BC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B2190" w:rsidRPr="00AD3BC0" w14:paraId="61596C70" w14:textId="77777777" w:rsidTr="00A7025B">
        <w:trPr>
          <w:trHeight w:val="1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FFFFF"/>
          </w:tcPr>
          <w:p w14:paraId="2805F6BA" w14:textId="77777777" w:rsidR="004B2190" w:rsidRPr="00AD3BC0" w:rsidRDefault="004B2190" w:rsidP="004B2190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Куратор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14:paraId="07D71551" w14:textId="77777777" w:rsidR="004B2190" w:rsidRPr="00013399" w:rsidRDefault="00E01402" w:rsidP="0043175F">
            <w:pPr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Шипилов Алексей Викторович, </w:t>
            </w:r>
            <w:r w:rsidR="00485B43" w:rsidRPr="00013399">
              <w:rPr>
                <w:sz w:val="20"/>
                <w:szCs w:val="20"/>
              </w:rPr>
              <w:t xml:space="preserve">первый заместитель Губернатора </w:t>
            </w:r>
            <w:r w:rsidR="000C7C70" w:rsidRPr="00013399">
              <w:rPr>
                <w:sz w:val="20"/>
                <w:szCs w:val="20"/>
              </w:rPr>
              <w:t xml:space="preserve">Ханты-Мансийского </w:t>
            </w:r>
            <w:r w:rsidR="00485B43" w:rsidRPr="00013399">
              <w:rPr>
                <w:sz w:val="20"/>
                <w:szCs w:val="20"/>
              </w:rPr>
              <w:t>автономного округа</w:t>
            </w:r>
            <w:r w:rsidR="000C7C70" w:rsidRPr="00013399">
              <w:rPr>
                <w:sz w:val="20"/>
                <w:szCs w:val="20"/>
              </w:rPr>
              <w:t xml:space="preserve"> – Югры </w:t>
            </w:r>
            <w:r w:rsidR="003E59BA">
              <w:rPr>
                <w:sz w:val="20"/>
                <w:szCs w:val="20"/>
              </w:rPr>
              <w:t>(далее – автономный округ)</w:t>
            </w:r>
          </w:p>
        </w:tc>
      </w:tr>
      <w:tr w:rsidR="004B2190" w:rsidRPr="00AD3BC0" w14:paraId="51621C16" w14:textId="77777777" w:rsidTr="00AD3BC0">
        <w:trPr>
          <w:trHeight w:val="235"/>
        </w:trPr>
        <w:tc>
          <w:tcPr>
            <w:tcW w:w="3227" w:type="dxa"/>
            <w:shd w:val="clear" w:color="auto" w:fill="FFFFFF"/>
          </w:tcPr>
          <w:p w14:paraId="3EA1DE61" w14:textId="77777777" w:rsidR="004B2190" w:rsidRPr="00AD3BC0" w:rsidRDefault="004B2190" w:rsidP="004B2190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Заказчик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14:paraId="62DCF2F9" w14:textId="77777777" w:rsidR="004B2190" w:rsidRPr="00013399" w:rsidRDefault="000C7C70" w:rsidP="0043175F">
            <w:pPr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Скурихин Александр Александрович, директор Департамента внутренней политики </w:t>
            </w:r>
            <w:r w:rsidR="003E59BA">
              <w:rPr>
                <w:sz w:val="20"/>
                <w:szCs w:val="20"/>
              </w:rPr>
              <w:t>а</w:t>
            </w:r>
            <w:r w:rsidRPr="00013399">
              <w:rPr>
                <w:sz w:val="20"/>
                <w:szCs w:val="20"/>
              </w:rPr>
              <w:t>втономного округа</w:t>
            </w:r>
          </w:p>
        </w:tc>
      </w:tr>
      <w:tr w:rsidR="004B2190" w:rsidRPr="00AD3BC0" w14:paraId="2E97962C" w14:textId="77777777" w:rsidTr="00A7025B">
        <w:trPr>
          <w:trHeight w:val="252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FFFFFF"/>
          </w:tcPr>
          <w:p w14:paraId="3BDC6BD5" w14:textId="77777777" w:rsidR="004B2190" w:rsidRPr="00AD3BC0" w:rsidRDefault="004B2190" w:rsidP="004B2190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Руководитель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14:paraId="12219D2E" w14:textId="77777777" w:rsidR="004B2190" w:rsidRPr="00013399" w:rsidRDefault="00745F90" w:rsidP="004317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Новьюхов Александр Вячеславович</w:t>
            </w:r>
            <w:r w:rsidR="00DB0809" w:rsidRPr="00013399">
              <w:rPr>
                <w:sz w:val="20"/>
                <w:szCs w:val="20"/>
              </w:rPr>
              <w:t xml:space="preserve">, </w:t>
            </w:r>
            <w:r w:rsidRPr="00745F90">
              <w:rPr>
                <w:sz w:val="20"/>
                <w:szCs w:val="20"/>
              </w:rPr>
              <w:t>вице-президент Ассоциации коренных малочисленных народов Севера, Сибири и Дальнего Востока Российской Федерации по Уральскому федеральному округу</w:t>
            </w:r>
          </w:p>
        </w:tc>
      </w:tr>
      <w:tr w:rsidR="004B2190" w:rsidRPr="00AD3BC0" w14:paraId="6ACED3BB" w14:textId="77777777" w:rsidTr="00A7025B">
        <w:trPr>
          <w:trHeight w:val="252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FFFFFF"/>
          </w:tcPr>
          <w:p w14:paraId="0868F320" w14:textId="77777777" w:rsidR="004B2190" w:rsidRPr="00AD3BC0" w:rsidRDefault="004B2190" w:rsidP="004B2190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Администратор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14:paraId="3D43BDA2" w14:textId="77777777" w:rsidR="004B2190" w:rsidRPr="00013399" w:rsidRDefault="008D53D2" w:rsidP="0043175F">
            <w:pPr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Петрова Ольга Владимировна, главный специалист-эксперт </w:t>
            </w:r>
            <w:proofErr w:type="gramStart"/>
            <w:r w:rsidRPr="00013399">
              <w:rPr>
                <w:sz w:val="20"/>
                <w:szCs w:val="20"/>
              </w:rPr>
              <w:t xml:space="preserve">отдела развития коренных малочисленных народов Севера Управления национальной политики Департамента внутренней политики </w:t>
            </w:r>
            <w:r w:rsidR="003E59BA" w:rsidRPr="003E59BA">
              <w:rPr>
                <w:sz w:val="20"/>
                <w:szCs w:val="20"/>
              </w:rPr>
              <w:t>автономного округа</w:t>
            </w:r>
            <w:proofErr w:type="gramEnd"/>
          </w:p>
        </w:tc>
      </w:tr>
      <w:tr w:rsidR="00AD3BC0" w:rsidRPr="00AD3BC0" w14:paraId="251DEAA6" w14:textId="77777777" w:rsidTr="00AD3BC0">
        <w:trPr>
          <w:trHeight w:val="176"/>
        </w:trPr>
        <w:tc>
          <w:tcPr>
            <w:tcW w:w="1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9D8BA5" w14:textId="77777777" w:rsidR="00AD3BC0" w:rsidRPr="00013399" w:rsidRDefault="00AD3BC0" w:rsidP="00AD3BC0">
            <w:pPr>
              <w:keepNext/>
              <w:widowControl w:val="0"/>
              <w:rPr>
                <w:b/>
                <w:sz w:val="20"/>
                <w:szCs w:val="20"/>
              </w:rPr>
            </w:pPr>
          </w:p>
          <w:p w14:paraId="06030333" w14:textId="77777777" w:rsidR="00AD3BC0" w:rsidRPr="00013399" w:rsidRDefault="00AD3BC0" w:rsidP="00EB608E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13399">
              <w:rPr>
                <w:b/>
                <w:sz w:val="20"/>
                <w:szCs w:val="20"/>
              </w:rPr>
              <w:t>Сроки</w:t>
            </w:r>
            <w:r w:rsidRPr="00013399">
              <w:rPr>
                <w:rFonts w:eastAsia="Calibri"/>
                <w:sz w:val="20"/>
                <w:szCs w:val="20"/>
                <w:vertAlign w:val="superscript"/>
              </w:rPr>
              <w:footnoteReference w:id="2"/>
            </w:r>
            <w:r w:rsidRPr="00013399">
              <w:rPr>
                <w:b/>
                <w:sz w:val="20"/>
                <w:szCs w:val="20"/>
              </w:rPr>
              <w:t xml:space="preserve"> и расходы на реализацию проекта</w:t>
            </w:r>
          </w:p>
          <w:p w14:paraId="3C9E6F3A" w14:textId="77777777" w:rsidR="00AD3BC0" w:rsidRPr="00013399" w:rsidRDefault="00AD3BC0" w:rsidP="00AD3BC0">
            <w:pPr>
              <w:keepNext/>
              <w:widowControl w:val="0"/>
              <w:rPr>
                <w:b/>
                <w:sz w:val="20"/>
                <w:szCs w:val="20"/>
              </w:rPr>
            </w:pPr>
          </w:p>
        </w:tc>
      </w:tr>
      <w:tr w:rsidR="00AD3BC0" w:rsidRPr="00AD3BC0" w14:paraId="3A3FEFCF" w14:textId="77777777" w:rsidTr="00AD3BC0">
        <w:trPr>
          <w:trHeight w:val="269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BFAF56" w14:textId="77777777" w:rsidR="00AD3BC0" w:rsidRPr="00AD3BC0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Месяц, год начала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FB61F3A" w14:textId="77777777" w:rsidR="00AD3BC0" w:rsidRPr="00013399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013399">
              <w:rPr>
                <w:b/>
                <w:sz w:val="20"/>
                <w:szCs w:val="20"/>
              </w:rPr>
              <w:t>Месяц, год закрытия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8D8DB9E" w14:textId="77777777" w:rsidR="00AD3BC0" w:rsidRPr="00013399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013399">
              <w:rPr>
                <w:b/>
                <w:sz w:val="20"/>
                <w:szCs w:val="20"/>
              </w:rPr>
              <w:t>Общая длительность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26E3DA6" w14:textId="77777777" w:rsidR="00AD3BC0" w:rsidRPr="00013399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013399">
              <w:rPr>
                <w:b/>
                <w:sz w:val="20"/>
                <w:szCs w:val="20"/>
              </w:rPr>
              <w:t>Расходы на реализацию, млн. руб.</w:t>
            </w:r>
            <w:r w:rsidRPr="00013399">
              <w:rPr>
                <w:b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AD3BC0" w:rsidRPr="00AD3BC0" w14:paraId="48F89572" w14:textId="77777777" w:rsidTr="00AD3BC0">
        <w:trPr>
          <w:trHeight w:val="26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FFFFFF"/>
          </w:tcPr>
          <w:p w14:paraId="41DF9E42" w14:textId="77777777" w:rsidR="00AD3BC0" w:rsidRPr="009E1398" w:rsidRDefault="00D72992" w:rsidP="00D81EC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>10.2019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AC71D73" w14:textId="77777777" w:rsidR="00AD3BC0" w:rsidRPr="009E1398" w:rsidDel="000B2D01" w:rsidRDefault="00D72992" w:rsidP="00D81EC4">
            <w:pPr>
              <w:suppressAutoHyphens/>
              <w:jc w:val="center"/>
              <w:rPr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>03.2023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14:paraId="03C18598" w14:textId="77777777" w:rsidR="00AD3BC0" w:rsidRPr="00013399" w:rsidDel="000B2D01" w:rsidRDefault="00D72992" w:rsidP="00D81EC4">
            <w:pPr>
              <w:suppressAutoHyphens/>
              <w:jc w:val="center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>3 года 6 месяцев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</w:tcPr>
          <w:p w14:paraId="322ED044" w14:textId="77777777" w:rsidR="00E532D7" w:rsidRPr="00013399" w:rsidDel="000B2D01" w:rsidRDefault="00F56CA6" w:rsidP="00D81EC4">
            <w:pPr>
              <w:suppressAutoHyphens/>
              <w:jc w:val="center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>450,5</w:t>
            </w:r>
          </w:p>
        </w:tc>
      </w:tr>
      <w:tr w:rsidR="00AD3BC0" w:rsidRPr="00AD3BC0" w14:paraId="159F3217" w14:textId="77777777" w:rsidTr="00AD3BC0">
        <w:trPr>
          <w:trHeight w:val="155"/>
        </w:trPr>
        <w:tc>
          <w:tcPr>
            <w:tcW w:w="1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8A20F7" w14:textId="77777777" w:rsidR="00AD3BC0" w:rsidRPr="00AD3BC0" w:rsidRDefault="00AD3BC0" w:rsidP="00AD3BC0">
            <w:pPr>
              <w:widowControl w:val="0"/>
              <w:rPr>
                <w:b/>
                <w:sz w:val="22"/>
                <w:szCs w:val="22"/>
              </w:rPr>
            </w:pPr>
          </w:p>
          <w:p w14:paraId="651F6272" w14:textId="77777777" w:rsidR="00AD3BC0" w:rsidRPr="00AD3BC0" w:rsidRDefault="00AD3BC0" w:rsidP="00EB608E">
            <w:pPr>
              <w:widowControl w:val="0"/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AD3BC0">
              <w:rPr>
                <w:b/>
                <w:sz w:val="22"/>
                <w:szCs w:val="22"/>
              </w:rPr>
              <w:t>Цель и продукт проекта</w:t>
            </w:r>
            <w:r w:rsidRPr="00AD3BC0">
              <w:rPr>
                <w:rFonts w:ascii="Calibri" w:eastAsia="Calibri" w:hAnsi="Calibri"/>
                <w:sz w:val="22"/>
                <w:szCs w:val="22"/>
                <w:vertAlign w:val="superscript"/>
              </w:rPr>
              <w:footnoteReference w:id="4"/>
            </w:r>
          </w:p>
          <w:p w14:paraId="00108A88" w14:textId="77777777" w:rsidR="00AD3BC0" w:rsidRPr="00AD3BC0" w:rsidRDefault="00AD3BC0" w:rsidP="00AD3BC0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AD3BC0" w:rsidRPr="00AD3BC0" w14:paraId="6F587A1F" w14:textId="77777777" w:rsidTr="00AD3BC0">
        <w:trPr>
          <w:trHeight w:val="278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51560E" w14:textId="77777777" w:rsidR="00AD3BC0" w:rsidRPr="00AD3BC0" w:rsidRDefault="00AD3BC0" w:rsidP="00AD3BC0">
            <w:pPr>
              <w:widowControl w:val="0"/>
              <w:ind w:right="-108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Цель проекта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5F12F9" w14:textId="77777777" w:rsidR="00282409" w:rsidRPr="00013399" w:rsidRDefault="00282409" w:rsidP="00282409">
            <w:pPr>
              <w:contextualSpacing/>
              <w:jc w:val="both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Обеспечить условия для:</w:t>
            </w:r>
          </w:p>
          <w:p w14:paraId="2867B178" w14:textId="77777777" w:rsidR="00282409" w:rsidRPr="00013399" w:rsidRDefault="00282409" w:rsidP="00282409">
            <w:pPr>
              <w:contextualSpacing/>
              <w:jc w:val="both"/>
              <w:rPr>
                <w:rFonts w:eastAsia="Calibri"/>
                <w:sz w:val="20"/>
                <w:szCs w:val="20"/>
                <w:lang w:eastAsia="x-none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-  реализации прав и законных интересов коренных малочисленных народов </w:t>
            </w:r>
            <w:r w:rsidR="00AD7ACF">
              <w:rPr>
                <w:rFonts w:eastAsia="Calibri"/>
                <w:sz w:val="20"/>
                <w:szCs w:val="20"/>
                <w:lang w:eastAsia="x-none"/>
              </w:rPr>
              <w:t xml:space="preserve">Севера 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путем совершенствования государственно-правовых механизмов регулирования указанной сферы деятельности; </w:t>
            </w:r>
          </w:p>
          <w:p w14:paraId="2D101625" w14:textId="77777777" w:rsidR="00282409" w:rsidRPr="00013399" w:rsidRDefault="00282409" w:rsidP="00282409">
            <w:pPr>
              <w:contextualSpacing/>
              <w:jc w:val="both"/>
              <w:rPr>
                <w:rFonts w:eastAsia="Calibri"/>
                <w:sz w:val="20"/>
                <w:szCs w:val="20"/>
                <w:lang w:eastAsia="x-none"/>
              </w:rPr>
            </w:pPr>
            <w:r w:rsidRPr="00013399">
              <w:rPr>
                <w:rFonts w:eastAsia="Calibri"/>
                <w:sz w:val="20"/>
                <w:szCs w:val="20"/>
                <w:lang w:eastAsia="x-none"/>
              </w:rPr>
              <w:t>- открытости и доступности и</w:t>
            </w:r>
            <w:r w:rsidR="00FA1732" w:rsidRPr="00013399">
              <w:rPr>
                <w:rFonts w:eastAsia="Calibri"/>
                <w:sz w:val="20"/>
                <w:szCs w:val="20"/>
                <w:lang w:eastAsia="x-none"/>
              </w:rPr>
              <w:t>нформации, связанной с защитой прав коренных малочисленных народов, в том числе</w:t>
            </w:r>
            <w:r w:rsidR="009D68AF">
              <w:rPr>
                <w:rFonts w:eastAsia="Calibri"/>
                <w:sz w:val="20"/>
                <w:szCs w:val="20"/>
                <w:lang w:eastAsia="x-none"/>
              </w:rPr>
              <w:t>,</w:t>
            </w:r>
            <w:r w:rsidR="00FA1732" w:rsidRPr="00013399">
              <w:rPr>
                <w:rFonts w:eastAsia="Calibri"/>
                <w:sz w:val="20"/>
                <w:szCs w:val="20"/>
                <w:lang w:eastAsia="x-none"/>
              </w:rPr>
              <w:t xml:space="preserve"> получение</w:t>
            </w:r>
            <w:r w:rsidR="009D68AF">
              <w:rPr>
                <w:rFonts w:eastAsia="Calibri"/>
                <w:sz w:val="20"/>
                <w:szCs w:val="20"/>
                <w:lang w:eastAsia="x-none"/>
              </w:rPr>
              <w:t>м</w:t>
            </w:r>
            <w:r w:rsidR="00FA1732" w:rsidRPr="00013399">
              <w:rPr>
                <w:rFonts w:eastAsia="Calibri"/>
                <w:sz w:val="20"/>
                <w:szCs w:val="20"/>
                <w:lang w:eastAsia="x-none"/>
              </w:rPr>
              <w:t xml:space="preserve"> мер государственной поддержки;</w:t>
            </w:r>
          </w:p>
          <w:p w14:paraId="5D2E6334" w14:textId="77777777" w:rsidR="00282409" w:rsidRPr="00962B50" w:rsidRDefault="00282409" w:rsidP="00282409">
            <w:pPr>
              <w:contextualSpacing/>
              <w:jc w:val="both"/>
              <w:rPr>
                <w:rFonts w:eastAsia="Calibri"/>
                <w:sz w:val="20"/>
                <w:szCs w:val="20"/>
                <w:lang w:eastAsia="x-none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- повышения результативности деятельности исполнительных органов государственной власти автономного округа по устойчивому развитию коренных малочисленных народов</w:t>
            </w:r>
            <w:r w:rsidR="00AD7ACF">
              <w:rPr>
                <w:rFonts w:eastAsia="Calibri"/>
                <w:sz w:val="20"/>
                <w:szCs w:val="20"/>
                <w:lang w:eastAsia="x-none"/>
              </w:rPr>
              <w:t xml:space="preserve"> Севера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, обеспечению доступности им мер государственной поддержки</w:t>
            </w:r>
            <w:r w:rsidR="00EB0EF7">
              <w:rPr>
                <w:rFonts w:eastAsia="Calibri"/>
                <w:sz w:val="20"/>
                <w:szCs w:val="20"/>
                <w:lang w:eastAsia="x-none"/>
              </w:rPr>
              <w:t>;</w:t>
            </w:r>
          </w:p>
          <w:p w14:paraId="57A0B2F5" w14:textId="77777777" w:rsidR="00126BE4" w:rsidRPr="00126BE4" w:rsidRDefault="00126BE4" w:rsidP="00A358C5">
            <w:pPr>
              <w:contextualSpacing/>
              <w:jc w:val="both"/>
              <w:rPr>
                <w:rFonts w:eastAsia="Calibri"/>
                <w:sz w:val="20"/>
                <w:szCs w:val="20"/>
                <w:lang w:eastAsia="x-none"/>
              </w:rPr>
            </w:pPr>
            <w:r>
              <w:rPr>
                <w:rFonts w:eastAsia="Calibri"/>
                <w:sz w:val="20"/>
                <w:szCs w:val="20"/>
                <w:lang w:eastAsia="x-none"/>
              </w:rPr>
              <w:lastRenderedPageBreak/>
              <w:t xml:space="preserve">- повышения эффективности взаимодействия </w:t>
            </w:r>
            <w:r w:rsidRPr="00126BE4">
              <w:rPr>
                <w:rFonts w:eastAsia="Calibri"/>
                <w:sz w:val="20"/>
                <w:szCs w:val="20"/>
                <w:lang w:eastAsia="x-none"/>
              </w:rPr>
              <w:t>общественных организаций, граждан из числа коренных малочисленных народов Севера, исполнительных органов государственной власти, органов местного самоуправления автономного округа</w:t>
            </w:r>
          </w:p>
          <w:p w14:paraId="4AFE3E84" w14:textId="77777777" w:rsidR="00282409" w:rsidRPr="00013399" w:rsidRDefault="00282409" w:rsidP="00A358C5">
            <w:pPr>
              <w:contextualSpacing/>
              <w:jc w:val="both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за счет </w:t>
            </w:r>
            <w:r w:rsidR="006428F3" w:rsidRPr="00013399">
              <w:rPr>
                <w:rFonts w:eastAsia="Calibri"/>
                <w:sz w:val="20"/>
                <w:szCs w:val="20"/>
                <w:lang w:eastAsia="x-none"/>
              </w:rPr>
              <w:t xml:space="preserve">совершенствования 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не позднее декабря 202</w:t>
            </w:r>
            <w:r w:rsidR="004F67BA">
              <w:rPr>
                <w:rFonts w:eastAsia="Calibri"/>
                <w:sz w:val="20"/>
                <w:szCs w:val="20"/>
                <w:lang w:eastAsia="x-none"/>
              </w:rPr>
              <w:t>2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 года </w:t>
            </w:r>
            <w:r w:rsidR="006428F3" w:rsidRPr="00013399">
              <w:rPr>
                <w:rFonts w:eastAsia="Calibri"/>
                <w:sz w:val="20"/>
                <w:szCs w:val="20"/>
                <w:lang w:eastAsia="x-none"/>
              </w:rPr>
              <w:t xml:space="preserve">действующей 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системы мер, обеспечивающих устойчивое развитие коренных малочисленных народов (далее – Система), предусматривающей:</w:t>
            </w:r>
          </w:p>
          <w:p w14:paraId="16B11BCE" w14:textId="77777777" w:rsidR="00282409" w:rsidRPr="00013399" w:rsidRDefault="00282409" w:rsidP="00A358C5">
            <w:pPr>
              <w:contextualSpacing/>
              <w:jc w:val="both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1)  закрепление приоритетных направлений устойчивого развития коренных малочисленных народов </w:t>
            </w:r>
            <w:r w:rsidR="00AD7ACF">
              <w:rPr>
                <w:rFonts w:eastAsia="Calibri"/>
                <w:sz w:val="20"/>
                <w:szCs w:val="20"/>
                <w:lang w:eastAsia="x-none"/>
              </w:rPr>
              <w:t xml:space="preserve">Севера 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в установленной сфере деятельности исполнительных органов государственной власти автономного округа и внесение не позднее </w:t>
            </w:r>
            <w:r w:rsidR="00A358C5">
              <w:rPr>
                <w:rFonts w:eastAsia="Calibri"/>
                <w:sz w:val="20"/>
                <w:szCs w:val="20"/>
                <w:lang w:eastAsia="x-none"/>
              </w:rPr>
              <w:t>апреля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 2020 года соответствующих изменений в стратегические документы и нормативные правовые акты автономного округа;</w:t>
            </w:r>
          </w:p>
          <w:p w14:paraId="23847D1D" w14:textId="77777777" w:rsidR="00282409" w:rsidRPr="00013399" w:rsidRDefault="00282409" w:rsidP="00A358C5">
            <w:pPr>
              <w:contextualSpacing/>
              <w:jc w:val="both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2) установление не позднее декабря 202</w:t>
            </w:r>
            <w:r w:rsidR="00A358C5">
              <w:rPr>
                <w:rFonts w:eastAsia="Calibri"/>
                <w:sz w:val="20"/>
                <w:szCs w:val="20"/>
                <w:lang w:eastAsia="x-none"/>
              </w:rPr>
              <w:t>0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 года показателей (индикаторов), фиксирующих устойчивое развитие коренных малочисленных народов</w:t>
            </w:r>
            <w:r w:rsidR="00AD7ACF">
              <w:rPr>
                <w:rFonts w:eastAsia="Calibri"/>
                <w:sz w:val="20"/>
                <w:szCs w:val="20"/>
                <w:lang w:eastAsia="x-none"/>
              </w:rPr>
              <w:t xml:space="preserve"> Севера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, утверждение мероприятий, направленных на их достижение, и внесение соответствующих изменений в отраслевые программные документы регионального уровня;</w:t>
            </w:r>
          </w:p>
          <w:p w14:paraId="2CC07BC2" w14:textId="77777777" w:rsidR="00EE4508" w:rsidRPr="00AD3BC0" w:rsidRDefault="00282409" w:rsidP="00A358C5">
            <w:pPr>
              <w:widowControl w:val="0"/>
              <w:ind w:left="34" w:right="-108"/>
              <w:jc w:val="both"/>
              <w:rPr>
                <w:b/>
                <w:sz w:val="20"/>
                <w:szCs w:val="20"/>
              </w:rPr>
            </w:pP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3) мониторинг достижения исполнительными органами государственной власти автономного округа показателей, фиксирующих устойчивое развити</w:t>
            </w:r>
            <w:r w:rsidR="006428F3" w:rsidRPr="00013399">
              <w:rPr>
                <w:rFonts w:eastAsia="Calibri"/>
                <w:sz w:val="20"/>
                <w:szCs w:val="20"/>
                <w:lang w:eastAsia="x-none"/>
              </w:rPr>
              <w:t>е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 xml:space="preserve"> коренных малочисленных народов </w:t>
            </w:r>
            <w:r w:rsidR="00AD7ACF">
              <w:rPr>
                <w:rFonts w:eastAsia="Calibri"/>
                <w:sz w:val="20"/>
                <w:szCs w:val="20"/>
                <w:lang w:eastAsia="x-none"/>
              </w:rPr>
              <w:t xml:space="preserve">Севера </w:t>
            </w:r>
            <w:r w:rsidRPr="00013399">
              <w:rPr>
                <w:rFonts w:eastAsia="Calibri"/>
                <w:sz w:val="20"/>
                <w:szCs w:val="20"/>
                <w:lang w:val="x-none" w:eastAsia="x-none"/>
              </w:rPr>
              <w:t>по итогам 2022 года, проведенный не позднее февраля 2023 года.</w:t>
            </w:r>
          </w:p>
        </w:tc>
      </w:tr>
      <w:tr w:rsidR="00AD3BC0" w:rsidRPr="00AD3BC0" w14:paraId="6AF33909" w14:textId="77777777" w:rsidTr="00AD3BC0">
        <w:trPr>
          <w:trHeight w:val="58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1DD64" w14:textId="77777777" w:rsidR="00AD3BC0" w:rsidRPr="00AD3BC0" w:rsidRDefault="00AD3BC0" w:rsidP="00AD3BC0">
            <w:pPr>
              <w:widowControl w:val="0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lastRenderedPageBreak/>
              <w:t>Продукт проекта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70EFB" w14:textId="77777777" w:rsidR="00AF08B4" w:rsidRPr="00013399" w:rsidRDefault="00AD3BC0" w:rsidP="00CF6FDB">
            <w:pPr>
              <w:widowControl w:val="0"/>
              <w:jc w:val="both"/>
              <w:rPr>
                <w:color w:val="0070C0"/>
                <w:sz w:val="20"/>
                <w:szCs w:val="20"/>
              </w:rPr>
            </w:pPr>
            <w:r w:rsidRPr="00013399">
              <w:rPr>
                <w:b/>
                <w:sz w:val="20"/>
                <w:szCs w:val="20"/>
              </w:rPr>
              <w:t>Наименование продукта:</w:t>
            </w:r>
            <w:r w:rsidR="00CF6FDB" w:rsidRPr="00013399">
              <w:rPr>
                <w:color w:val="0070C0"/>
                <w:sz w:val="20"/>
                <w:szCs w:val="20"/>
              </w:rPr>
              <w:t xml:space="preserve"> </w:t>
            </w:r>
          </w:p>
          <w:p w14:paraId="56F6A23A" w14:textId="77777777" w:rsidR="00AD3BC0" w:rsidRPr="00013399" w:rsidRDefault="00A6590F" w:rsidP="00CF6FDB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</w:t>
            </w:r>
            <w:r w:rsidR="00BC17F9">
              <w:rPr>
                <w:sz w:val="20"/>
                <w:szCs w:val="20"/>
              </w:rPr>
              <w:t xml:space="preserve"> мер</w:t>
            </w:r>
            <w:r w:rsidR="009F7E2E">
              <w:rPr>
                <w:sz w:val="20"/>
                <w:szCs w:val="20"/>
              </w:rPr>
              <w:t xml:space="preserve">, обеспечивающая </w:t>
            </w:r>
            <w:r w:rsidR="00024CA6" w:rsidRPr="00013399">
              <w:rPr>
                <w:sz w:val="20"/>
                <w:szCs w:val="20"/>
              </w:rPr>
              <w:t>устойчиво</w:t>
            </w:r>
            <w:r w:rsidR="009F7E2E">
              <w:rPr>
                <w:sz w:val="20"/>
                <w:szCs w:val="20"/>
              </w:rPr>
              <w:t>е</w:t>
            </w:r>
            <w:r w:rsidR="00024CA6" w:rsidRPr="00013399">
              <w:rPr>
                <w:sz w:val="20"/>
                <w:szCs w:val="20"/>
              </w:rPr>
              <w:t xml:space="preserve"> развити</w:t>
            </w:r>
            <w:r w:rsidR="009F7E2E">
              <w:rPr>
                <w:sz w:val="20"/>
                <w:szCs w:val="20"/>
              </w:rPr>
              <w:t>е</w:t>
            </w:r>
            <w:r w:rsidR="00024CA6" w:rsidRPr="00013399">
              <w:rPr>
                <w:sz w:val="20"/>
                <w:szCs w:val="20"/>
              </w:rPr>
              <w:t xml:space="preserve"> коренных малочисленных народов</w:t>
            </w:r>
            <w:r w:rsidR="00BC17F9">
              <w:rPr>
                <w:sz w:val="20"/>
                <w:szCs w:val="20"/>
              </w:rPr>
              <w:t xml:space="preserve"> Севера</w:t>
            </w:r>
            <w:r w:rsidR="00024CA6" w:rsidRPr="00013399">
              <w:rPr>
                <w:sz w:val="20"/>
                <w:szCs w:val="20"/>
              </w:rPr>
              <w:t>.</w:t>
            </w:r>
          </w:p>
          <w:p w14:paraId="4EBA6C40" w14:textId="77777777" w:rsidR="00CF6FDB" w:rsidRPr="00013399" w:rsidRDefault="00AD3BC0" w:rsidP="00CF6FDB">
            <w:pPr>
              <w:widowControl w:val="0"/>
              <w:tabs>
                <w:tab w:val="left" w:pos="176"/>
              </w:tabs>
              <w:jc w:val="both"/>
              <w:rPr>
                <w:color w:val="0070C0"/>
                <w:sz w:val="20"/>
                <w:szCs w:val="20"/>
              </w:rPr>
            </w:pPr>
            <w:r w:rsidRPr="00013399">
              <w:rPr>
                <w:b/>
                <w:sz w:val="20"/>
                <w:szCs w:val="20"/>
              </w:rPr>
              <w:t>Требования к продукту:</w:t>
            </w:r>
            <w:r w:rsidR="00CF6FDB" w:rsidRPr="00013399">
              <w:rPr>
                <w:color w:val="0070C0"/>
                <w:sz w:val="20"/>
                <w:szCs w:val="20"/>
              </w:rPr>
              <w:t xml:space="preserve"> </w:t>
            </w:r>
          </w:p>
          <w:p w14:paraId="60D7C3A4" w14:textId="77777777" w:rsidR="00024CA6" w:rsidRPr="00013399" w:rsidRDefault="00024CA6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1) </w:t>
            </w:r>
            <w:r w:rsidR="009F7E2E">
              <w:rPr>
                <w:sz w:val="20"/>
                <w:szCs w:val="20"/>
              </w:rPr>
              <w:t>А</w:t>
            </w:r>
            <w:r w:rsidRPr="00013399">
              <w:rPr>
                <w:sz w:val="20"/>
                <w:szCs w:val="20"/>
              </w:rPr>
              <w:t xml:space="preserve">ктуализированные </w:t>
            </w:r>
            <w:r w:rsidR="004F67BA">
              <w:rPr>
                <w:sz w:val="20"/>
                <w:szCs w:val="20"/>
              </w:rPr>
              <w:t>нормативно</w:t>
            </w:r>
            <w:r w:rsidR="00EB0EF7">
              <w:rPr>
                <w:sz w:val="20"/>
                <w:szCs w:val="20"/>
              </w:rPr>
              <w:t>-</w:t>
            </w:r>
            <w:r w:rsidR="004F67BA">
              <w:rPr>
                <w:sz w:val="20"/>
                <w:szCs w:val="20"/>
              </w:rPr>
              <w:t xml:space="preserve">правовые </w:t>
            </w:r>
            <w:r w:rsidRPr="00013399">
              <w:rPr>
                <w:sz w:val="20"/>
                <w:szCs w:val="20"/>
              </w:rPr>
              <w:t>документы регионального уровня (с последующей актуализацией в установленном порядке), закрепляющие приоритетные направления устойчивого развития коренных малочисленных народов:</w:t>
            </w:r>
          </w:p>
          <w:p w14:paraId="50795619" w14:textId="77777777" w:rsidR="00024CA6" w:rsidRPr="00013399" w:rsidRDefault="00024CA6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- </w:t>
            </w:r>
            <w:r w:rsidR="005E6309">
              <w:rPr>
                <w:sz w:val="20"/>
                <w:szCs w:val="20"/>
              </w:rPr>
              <w:t>к</w:t>
            </w:r>
            <w:r w:rsidR="005E6309" w:rsidRPr="00013399">
              <w:rPr>
                <w:sz w:val="20"/>
                <w:szCs w:val="20"/>
              </w:rPr>
              <w:t xml:space="preserve">онцепция </w:t>
            </w:r>
            <w:r w:rsidRPr="00013399">
              <w:rPr>
                <w:sz w:val="20"/>
                <w:szCs w:val="20"/>
              </w:rPr>
              <w:t>устойчивого развития коренных малочисленных народов</w:t>
            </w:r>
            <w:r w:rsidR="005E7215">
              <w:rPr>
                <w:sz w:val="20"/>
                <w:szCs w:val="20"/>
              </w:rPr>
              <w:t xml:space="preserve"> автономного округа</w:t>
            </w:r>
            <w:r w:rsidRPr="00013399">
              <w:rPr>
                <w:sz w:val="20"/>
                <w:szCs w:val="20"/>
              </w:rPr>
              <w:t>;</w:t>
            </w:r>
          </w:p>
          <w:p w14:paraId="59E8F005" w14:textId="77777777" w:rsidR="00024CA6" w:rsidRPr="00013399" w:rsidRDefault="00024CA6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>- положения об органах исполнительной власти автономного округа;</w:t>
            </w:r>
          </w:p>
          <w:p w14:paraId="584CE215" w14:textId="77777777" w:rsidR="00024CA6" w:rsidRDefault="00024CA6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>- государственные программы автономного окр</w:t>
            </w:r>
            <w:r w:rsidR="00B60971">
              <w:rPr>
                <w:sz w:val="20"/>
                <w:szCs w:val="20"/>
              </w:rPr>
              <w:t>уга</w:t>
            </w:r>
            <w:r w:rsidR="00BC17F9">
              <w:rPr>
                <w:sz w:val="20"/>
                <w:szCs w:val="20"/>
              </w:rPr>
              <w:t>;</w:t>
            </w:r>
          </w:p>
          <w:p w14:paraId="188A198C" w14:textId="77777777" w:rsidR="00BC17F9" w:rsidRPr="00013399" w:rsidRDefault="00BC17F9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модельная муниципальная программа.</w:t>
            </w:r>
          </w:p>
          <w:p w14:paraId="0502C224" w14:textId="77777777" w:rsidR="00024CA6" w:rsidRPr="00013399" w:rsidRDefault="00024CA6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2) </w:t>
            </w:r>
            <w:r w:rsidR="008326C7">
              <w:rPr>
                <w:sz w:val="20"/>
                <w:szCs w:val="20"/>
              </w:rPr>
              <w:t>А</w:t>
            </w:r>
            <w:r w:rsidRPr="00013399">
              <w:rPr>
                <w:sz w:val="20"/>
                <w:szCs w:val="20"/>
              </w:rPr>
              <w:t xml:space="preserve">ктуализированный перечень мероприятий отраслевых государственных программ автономного округа (с </w:t>
            </w:r>
            <w:r w:rsidR="008326C7">
              <w:rPr>
                <w:sz w:val="20"/>
                <w:szCs w:val="20"/>
              </w:rPr>
              <w:t xml:space="preserve">повторной </w:t>
            </w:r>
            <w:r w:rsidRPr="00013399">
              <w:rPr>
                <w:sz w:val="20"/>
                <w:szCs w:val="20"/>
              </w:rPr>
              <w:t>актуализацией</w:t>
            </w:r>
            <w:r w:rsidR="008326C7">
              <w:rPr>
                <w:sz w:val="20"/>
                <w:szCs w:val="20"/>
              </w:rPr>
              <w:t>, при необходимости,</w:t>
            </w:r>
            <w:r w:rsidRPr="00013399">
              <w:rPr>
                <w:sz w:val="20"/>
                <w:szCs w:val="20"/>
              </w:rPr>
              <w:t xml:space="preserve"> по результатам оценки эффективности</w:t>
            </w:r>
            <w:r w:rsidR="00F53295">
              <w:t xml:space="preserve"> </w:t>
            </w:r>
            <w:r w:rsidR="008326C7" w:rsidRPr="00E13135">
              <w:rPr>
                <w:sz w:val="20"/>
                <w:szCs w:val="20"/>
              </w:rPr>
              <w:t>мероприятий</w:t>
            </w:r>
            <w:r w:rsidR="008326C7">
              <w:t xml:space="preserve"> </w:t>
            </w:r>
            <w:r w:rsidR="008326C7" w:rsidRPr="00E13135">
              <w:rPr>
                <w:sz w:val="20"/>
                <w:szCs w:val="20"/>
              </w:rPr>
              <w:t>государственных программ</w:t>
            </w:r>
            <w:r w:rsidR="008326C7">
              <w:t xml:space="preserve"> </w:t>
            </w:r>
            <w:r w:rsidR="00F53295" w:rsidRPr="00F53295">
              <w:rPr>
                <w:sz w:val="20"/>
                <w:szCs w:val="20"/>
              </w:rPr>
              <w:t>за 2022 год</w:t>
            </w:r>
            <w:r w:rsidRPr="00013399">
              <w:rPr>
                <w:sz w:val="20"/>
                <w:szCs w:val="20"/>
              </w:rPr>
              <w:t>), направленны</w:t>
            </w:r>
            <w:r w:rsidR="008326C7">
              <w:rPr>
                <w:sz w:val="20"/>
                <w:szCs w:val="20"/>
              </w:rPr>
              <w:t>х</w:t>
            </w:r>
            <w:r w:rsidRPr="00013399">
              <w:rPr>
                <w:sz w:val="20"/>
                <w:szCs w:val="20"/>
              </w:rPr>
              <w:t xml:space="preserve"> на устойчивое развитие коренных малочисленных народов;</w:t>
            </w:r>
          </w:p>
          <w:p w14:paraId="55DE8DFB" w14:textId="77777777" w:rsidR="00024CA6" w:rsidRPr="00013399" w:rsidRDefault="00024CA6" w:rsidP="00024CA6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3) </w:t>
            </w:r>
            <w:r w:rsidR="008326C7">
              <w:rPr>
                <w:sz w:val="20"/>
                <w:szCs w:val="20"/>
              </w:rPr>
              <w:t>П</w:t>
            </w:r>
            <w:r w:rsidRPr="00013399">
              <w:rPr>
                <w:sz w:val="20"/>
                <w:szCs w:val="20"/>
              </w:rPr>
              <w:t>еречень отраслевых показателей</w:t>
            </w:r>
            <w:r w:rsidR="008326C7">
              <w:rPr>
                <w:sz w:val="20"/>
                <w:szCs w:val="20"/>
              </w:rPr>
              <w:t xml:space="preserve">, отраженных в </w:t>
            </w:r>
            <w:r w:rsidR="008326C7" w:rsidRPr="008326C7">
              <w:rPr>
                <w:sz w:val="20"/>
                <w:szCs w:val="20"/>
              </w:rPr>
              <w:t>отраслевых государственных программ</w:t>
            </w:r>
            <w:r w:rsidR="008326C7">
              <w:rPr>
                <w:sz w:val="20"/>
                <w:szCs w:val="20"/>
              </w:rPr>
              <w:t>ах</w:t>
            </w:r>
            <w:r w:rsidR="008326C7" w:rsidRPr="008326C7">
              <w:rPr>
                <w:sz w:val="20"/>
                <w:szCs w:val="20"/>
              </w:rPr>
              <w:t xml:space="preserve"> автономного округа </w:t>
            </w:r>
            <w:r w:rsidRPr="00013399">
              <w:rPr>
                <w:sz w:val="20"/>
                <w:szCs w:val="20"/>
              </w:rPr>
              <w:t>(актуализ</w:t>
            </w:r>
            <w:r w:rsidR="008326C7">
              <w:rPr>
                <w:sz w:val="20"/>
                <w:szCs w:val="20"/>
              </w:rPr>
              <w:t>ированных, при необходимости,</w:t>
            </w:r>
            <w:r w:rsidR="0016431C" w:rsidRPr="00013399">
              <w:rPr>
                <w:sz w:val="20"/>
                <w:szCs w:val="20"/>
              </w:rPr>
              <w:t xml:space="preserve"> </w:t>
            </w:r>
            <w:r w:rsidRPr="00013399">
              <w:rPr>
                <w:sz w:val="20"/>
                <w:szCs w:val="20"/>
              </w:rPr>
              <w:t>по результатам оценки эффективности</w:t>
            </w:r>
            <w:r w:rsidR="009A4BD4">
              <w:rPr>
                <w:sz w:val="20"/>
                <w:szCs w:val="20"/>
              </w:rPr>
              <w:t xml:space="preserve"> </w:t>
            </w:r>
            <w:r w:rsidR="008326C7">
              <w:rPr>
                <w:sz w:val="20"/>
                <w:szCs w:val="20"/>
              </w:rPr>
              <w:t xml:space="preserve">мероприятий государственных программ </w:t>
            </w:r>
            <w:r w:rsidR="009A4BD4">
              <w:rPr>
                <w:sz w:val="20"/>
                <w:szCs w:val="20"/>
              </w:rPr>
              <w:t>за 2022 год</w:t>
            </w:r>
            <w:r w:rsidRPr="00013399">
              <w:rPr>
                <w:sz w:val="20"/>
                <w:szCs w:val="20"/>
              </w:rPr>
              <w:t>), фиксирующи</w:t>
            </w:r>
            <w:r w:rsidR="008326C7">
              <w:rPr>
                <w:sz w:val="20"/>
                <w:szCs w:val="20"/>
              </w:rPr>
              <w:t>х</w:t>
            </w:r>
            <w:r w:rsidRPr="00013399">
              <w:rPr>
                <w:sz w:val="20"/>
                <w:szCs w:val="20"/>
              </w:rPr>
              <w:t xml:space="preserve"> устойчивое развитие коренных малочисленных народов</w:t>
            </w:r>
            <w:r w:rsidR="00AD7ACF">
              <w:rPr>
                <w:sz w:val="20"/>
                <w:szCs w:val="20"/>
              </w:rPr>
              <w:t xml:space="preserve"> Севера</w:t>
            </w:r>
            <w:r w:rsidRPr="00013399">
              <w:rPr>
                <w:sz w:val="20"/>
                <w:szCs w:val="20"/>
              </w:rPr>
              <w:t>, в установленных сферах деятельности исполнительных органов государственной власти автономного округа;</w:t>
            </w:r>
          </w:p>
          <w:p w14:paraId="55F9CB25" w14:textId="7C820C18" w:rsidR="00AD3BC0" w:rsidRPr="00AD7ACF" w:rsidRDefault="00024CA6" w:rsidP="00AD7ACF">
            <w:pPr>
              <w:widowControl w:val="0"/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 w:rsidRPr="00013399">
              <w:rPr>
                <w:sz w:val="20"/>
                <w:szCs w:val="20"/>
              </w:rPr>
              <w:t xml:space="preserve">4) </w:t>
            </w:r>
            <w:r w:rsidR="008326C7">
              <w:rPr>
                <w:sz w:val="20"/>
                <w:szCs w:val="20"/>
              </w:rPr>
              <w:t>Р</w:t>
            </w:r>
            <w:r w:rsidRPr="00013399">
              <w:rPr>
                <w:sz w:val="20"/>
                <w:szCs w:val="20"/>
              </w:rPr>
              <w:t xml:space="preserve">езультат мониторинга достижения показателей за </w:t>
            </w:r>
            <w:r w:rsidR="00AD7ACF" w:rsidRPr="001228D5">
              <w:rPr>
                <w:sz w:val="20"/>
                <w:szCs w:val="20"/>
              </w:rPr>
              <w:t>2021-</w:t>
            </w:r>
            <w:r w:rsidR="00AD7ACF">
              <w:rPr>
                <w:sz w:val="20"/>
                <w:szCs w:val="20"/>
              </w:rPr>
              <w:t>20</w:t>
            </w:r>
            <w:r w:rsidRPr="00013399">
              <w:rPr>
                <w:sz w:val="20"/>
                <w:szCs w:val="20"/>
              </w:rPr>
              <w:t>22 г</w:t>
            </w:r>
            <w:r w:rsidR="00AD7ACF">
              <w:rPr>
                <w:sz w:val="20"/>
                <w:szCs w:val="20"/>
              </w:rPr>
              <w:t>оды</w:t>
            </w:r>
            <w:r w:rsidR="00AD7ACF" w:rsidRPr="001228D5">
              <w:rPr>
                <w:sz w:val="20"/>
                <w:szCs w:val="20"/>
              </w:rPr>
              <w:t>.</w:t>
            </w:r>
          </w:p>
        </w:tc>
      </w:tr>
      <w:tr w:rsidR="00AD3BC0" w:rsidRPr="00AD3BC0" w14:paraId="4BBD5895" w14:textId="77777777" w:rsidTr="00AD3BC0">
        <w:trPr>
          <w:trHeight w:val="74"/>
        </w:trPr>
        <w:tc>
          <w:tcPr>
            <w:tcW w:w="141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FEC02" w14:textId="77777777" w:rsidR="00AD3BC0" w:rsidRPr="00AD3BC0" w:rsidRDefault="00AD3BC0" w:rsidP="00AD3BC0">
            <w:pPr>
              <w:keepNext/>
              <w:widowControl w:val="0"/>
              <w:rPr>
                <w:b/>
              </w:rPr>
            </w:pPr>
          </w:p>
          <w:p w14:paraId="1C6DC532" w14:textId="77777777" w:rsidR="00AD3BC0" w:rsidRPr="00AD3BC0" w:rsidRDefault="00AD3BC0" w:rsidP="00EB608E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  <w:rPr>
                <w:b/>
              </w:rPr>
            </w:pPr>
            <w:r w:rsidRPr="00AD3BC0">
              <w:rPr>
                <w:b/>
              </w:rPr>
              <w:t>Иная информация о проекте</w:t>
            </w:r>
          </w:p>
          <w:p w14:paraId="3A32D90B" w14:textId="77777777" w:rsidR="00AD3BC0" w:rsidRPr="00AD3BC0" w:rsidRDefault="00AD3BC0" w:rsidP="00AD3BC0">
            <w:pPr>
              <w:keepNext/>
              <w:widowControl w:val="0"/>
              <w:rPr>
                <w:b/>
              </w:rPr>
            </w:pPr>
          </w:p>
        </w:tc>
      </w:tr>
      <w:tr w:rsidR="00043DFE" w:rsidRPr="00AD3BC0" w14:paraId="5470BDEB" w14:textId="77777777" w:rsidTr="00AD3BC0">
        <w:trPr>
          <w:trHeight w:val="262"/>
        </w:trPr>
        <w:tc>
          <w:tcPr>
            <w:tcW w:w="4219" w:type="dxa"/>
            <w:gridSpan w:val="2"/>
            <w:shd w:val="clear" w:color="auto" w:fill="FFFFFF"/>
          </w:tcPr>
          <w:p w14:paraId="39FC20F3" w14:textId="77777777" w:rsidR="00043DFE" w:rsidRPr="00AD3BC0" w:rsidRDefault="00043DFE" w:rsidP="00043DFE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Взаимосвязь с другими проектами</w:t>
            </w:r>
          </w:p>
        </w:tc>
        <w:tc>
          <w:tcPr>
            <w:tcW w:w="9923" w:type="dxa"/>
            <w:gridSpan w:val="3"/>
            <w:shd w:val="clear" w:color="auto" w:fill="FFFFFF"/>
          </w:tcPr>
          <w:p w14:paraId="1888D56F" w14:textId="77777777" w:rsidR="00043DFE" w:rsidRPr="00AD3BC0" w:rsidRDefault="005F1931" w:rsidP="00043DFE"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70C0"/>
                <w:sz w:val="20"/>
                <w:szCs w:val="20"/>
              </w:rPr>
              <w:t>-</w:t>
            </w:r>
          </w:p>
        </w:tc>
      </w:tr>
      <w:tr w:rsidR="00043DFE" w:rsidRPr="00AD3BC0" w14:paraId="0B79B8DF" w14:textId="77777777" w:rsidTr="00AD3BC0">
        <w:trPr>
          <w:trHeight w:val="262"/>
        </w:trPr>
        <w:tc>
          <w:tcPr>
            <w:tcW w:w="4219" w:type="dxa"/>
            <w:gridSpan w:val="2"/>
            <w:shd w:val="clear" w:color="auto" w:fill="FFFFFF"/>
          </w:tcPr>
          <w:p w14:paraId="0432BBDD" w14:textId="77777777" w:rsidR="00043DFE" w:rsidRPr="00AD3BC0" w:rsidRDefault="00043DFE" w:rsidP="00043DFE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Включение проекта в портфель проектов</w:t>
            </w:r>
          </w:p>
        </w:tc>
        <w:tc>
          <w:tcPr>
            <w:tcW w:w="9923" w:type="dxa"/>
            <w:gridSpan w:val="3"/>
            <w:shd w:val="clear" w:color="auto" w:fill="FFFFFF"/>
          </w:tcPr>
          <w:p w14:paraId="295DB872" w14:textId="77777777" w:rsidR="00043DFE" w:rsidRPr="00AD3BC0" w:rsidRDefault="005F1931" w:rsidP="00043DFE"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70C0"/>
                <w:sz w:val="20"/>
                <w:szCs w:val="20"/>
              </w:rPr>
              <w:t>-</w:t>
            </w:r>
          </w:p>
        </w:tc>
      </w:tr>
      <w:tr w:rsidR="00043DFE" w:rsidRPr="00AD3BC0" w14:paraId="0DE8FA26" w14:textId="77777777" w:rsidTr="00AD3BC0">
        <w:trPr>
          <w:trHeight w:val="442"/>
        </w:trPr>
        <w:tc>
          <w:tcPr>
            <w:tcW w:w="4219" w:type="dxa"/>
            <w:gridSpan w:val="2"/>
            <w:shd w:val="clear" w:color="auto" w:fill="FFFFFF"/>
          </w:tcPr>
          <w:p w14:paraId="57B5F31D" w14:textId="77777777" w:rsidR="00043DFE" w:rsidRPr="00AD3BC0" w:rsidRDefault="00043DFE" w:rsidP="00043DFE">
            <w:pPr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lastRenderedPageBreak/>
              <w:t>Периодичность отчетности</w:t>
            </w:r>
          </w:p>
          <w:p w14:paraId="7A3C90E6" w14:textId="77777777" w:rsidR="00043DFE" w:rsidRPr="00AD3BC0" w:rsidRDefault="00043DFE" w:rsidP="00043DFE">
            <w:pPr>
              <w:rPr>
                <w:b/>
                <w:bCs/>
                <w:iCs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 xml:space="preserve">(подготовки </w:t>
            </w:r>
            <w:proofErr w:type="gramStart"/>
            <w:r w:rsidRPr="00AD3BC0">
              <w:rPr>
                <w:b/>
                <w:sz w:val="20"/>
                <w:szCs w:val="20"/>
              </w:rPr>
              <w:t>статус-отчетов</w:t>
            </w:r>
            <w:proofErr w:type="gramEnd"/>
            <w:r w:rsidRPr="00AD3BC0">
              <w:rPr>
                <w:b/>
                <w:sz w:val="20"/>
                <w:szCs w:val="20"/>
              </w:rPr>
              <w:t xml:space="preserve"> по проекту</w:t>
            </w:r>
            <w:r w:rsidRPr="00AD3BC0">
              <w:rPr>
                <w:b/>
                <w:bCs/>
                <w:iCs/>
                <w:sz w:val="20"/>
                <w:szCs w:val="20"/>
                <w:vertAlign w:val="superscript"/>
              </w:rPr>
              <w:footnoteReference w:id="5"/>
            </w:r>
            <w:r w:rsidRPr="00AD3BC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3" w:type="dxa"/>
            <w:gridSpan w:val="3"/>
            <w:shd w:val="clear" w:color="auto" w:fill="FFFFFF"/>
          </w:tcPr>
          <w:p w14:paraId="008FC0F1" w14:textId="77777777" w:rsidR="00043DFE" w:rsidRPr="009E1398" w:rsidRDefault="00A560F5" w:rsidP="003867FF">
            <w:pPr>
              <w:keepNext/>
              <w:tabs>
                <w:tab w:val="left" w:pos="283"/>
              </w:tabs>
              <w:jc w:val="both"/>
              <w:rPr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>Ежемесячно</w:t>
            </w:r>
          </w:p>
          <w:p w14:paraId="25E99AEB" w14:textId="77777777" w:rsidR="00043DFE" w:rsidRPr="009E1398" w:rsidRDefault="00043DFE" w:rsidP="00043DFE">
            <w:pPr>
              <w:keepNext/>
              <w:tabs>
                <w:tab w:val="left" w:pos="283"/>
              </w:tabs>
              <w:ind w:left="34"/>
              <w:jc w:val="both"/>
              <w:rPr>
                <w:sz w:val="20"/>
                <w:szCs w:val="20"/>
              </w:rPr>
            </w:pPr>
          </w:p>
        </w:tc>
      </w:tr>
      <w:tr w:rsidR="00043DFE" w:rsidRPr="00AD3BC0" w14:paraId="4B1BE483" w14:textId="77777777" w:rsidTr="00AD3BC0">
        <w:trPr>
          <w:trHeight w:val="186"/>
        </w:trPr>
        <w:tc>
          <w:tcPr>
            <w:tcW w:w="4219" w:type="dxa"/>
            <w:gridSpan w:val="2"/>
            <w:shd w:val="clear" w:color="auto" w:fill="FFFFFF"/>
          </w:tcPr>
          <w:p w14:paraId="3DD13B70" w14:textId="77777777" w:rsidR="00043DFE" w:rsidRPr="00AD3BC0" w:rsidRDefault="00043DFE" w:rsidP="00043DF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Критерии успеха проекта</w:t>
            </w:r>
          </w:p>
        </w:tc>
        <w:tc>
          <w:tcPr>
            <w:tcW w:w="9923" w:type="dxa"/>
            <w:gridSpan w:val="3"/>
            <w:shd w:val="clear" w:color="auto" w:fill="FFFFFF"/>
          </w:tcPr>
          <w:p w14:paraId="1EE21FA7" w14:textId="77777777" w:rsidR="008326C7" w:rsidRDefault="008326C7" w:rsidP="00322BA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326C7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а</w:t>
            </w:r>
            <w:r w:rsidRPr="008326C7">
              <w:rPr>
                <w:sz w:val="20"/>
                <w:szCs w:val="20"/>
              </w:rPr>
              <w:t xml:space="preserve"> мер, обеспечивающих устойчивое развитие коренных малочисленных народов</w:t>
            </w:r>
            <w:r w:rsidR="00AD7ACF">
              <w:rPr>
                <w:sz w:val="20"/>
                <w:szCs w:val="20"/>
              </w:rPr>
              <w:t xml:space="preserve"> Севера</w:t>
            </w:r>
            <w:r>
              <w:rPr>
                <w:sz w:val="20"/>
                <w:szCs w:val="20"/>
              </w:rPr>
              <w:t>, создана не позднее марта 2023 года.</w:t>
            </w:r>
          </w:p>
          <w:p w14:paraId="63E5114C" w14:textId="77777777" w:rsidR="00322BAA" w:rsidRPr="009E1398" w:rsidRDefault="00322BAA" w:rsidP="00322BAA">
            <w:pPr>
              <w:widowControl w:val="0"/>
              <w:jc w:val="both"/>
              <w:rPr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>Д</w:t>
            </w:r>
            <w:r w:rsidR="00D6714E" w:rsidRPr="009E1398">
              <w:rPr>
                <w:sz w:val="20"/>
                <w:szCs w:val="20"/>
              </w:rPr>
              <w:t>остижени</w:t>
            </w:r>
            <w:r w:rsidRPr="009E1398">
              <w:rPr>
                <w:sz w:val="20"/>
                <w:szCs w:val="20"/>
              </w:rPr>
              <w:t>е</w:t>
            </w:r>
            <w:r w:rsidR="00D6714E" w:rsidRPr="009E1398">
              <w:rPr>
                <w:sz w:val="20"/>
                <w:szCs w:val="20"/>
              </w:rPr>
              <w:t xml:space="preserve"> исполнительными органами государственной власти автономного округа показателей,</w:t>
            </w:r>
            <w:r w:rsidR="008326C7">
              <w:t xml:space="preserve"> </w:t>
            </w:r>
            <w:r w:rsidR="008326C7" w:rsidRPr="008326C7">
              <w:rPr>
                <w:sz w:val="20"/>
                <w:szCs w:val="20"/>
              </w:rPr>
              <w:t>отраженных в отраслевых государственных программах автономного округа</w:t>
            </w:r>
            <w:r w:rsidR="008326C7">
              <w:rPr>
                <w:sz w:val="20"/>
                <w:szCs w:val="20"/>
              </w:rPr>
              <w:t>,</w:t>
            </w:r>
            <w:r w:rsidR="00D6714E" w:rsidRPr="009E1398">
              <w:rPr>
                <w:sz w:val="20"/>
                <w:szCs w:val="20"/>
              </w:rPr>
              <w:t xml:space="preserve"> фиксирующих устойчивое развития коренных малочисленных народов </w:t>
            </w:r>
            <w:r w:rsidR="00AD7ACF">
              <w:rPr>
                <w:sz w:val="20"/>
                <w:szCs w:val="20"/>
              </w:rPr>
              <w:t xml:space="preserve">Севера </w:t>
            </w:r>
            <w:r w:rsidR="00D6714E" w:rsidRPr="009E1398">
              <w:rPr>
                <w:sz w:val="20"/>
                <w:szCs w:val="20"/>
              </w:rPr>
              <w:t>по итогам 2022 года</w:t>
            </w:r>
            <w:r w:rsidRPr="009E1398">
              <w:rPr>
                <w:sz w:val="20"/>
                <w:szCs w:val="20"/>
              </w:rPr>
              <w:t xml:space="preserve">. </w:t>
            </w:r>
            <w:r w:rsidR="00D6714E" w:rsidRPr="009E1398">
              <w:rPr>
                <w:sz w:val="20"/>
                <w:szCs w:val="20"/>
              </w:rPr>
              <w:t xml:space="preserve"> </w:t>
            </w:r>
          </w:p>
          <w:p w14:paraId="65D58353" w14:textId="77777777" w:rsidR="008326C7" w:rsidRPr="009E1398" w:rsidRDefault="00043DFE" w:rsidP="00962B5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 xml:space="preserve">Расходы по проекту не превысили </w:t>
            </w:r>
            <w:r w:rsidR="00322BAA" w:rsidRPr="009E1398">
              <w:rPr>
                <w:sz w:val="20"/>
                <w:szCs w:val="20"/>
              </w:rPr>
              <w:t>450,5</w:t>
            </w:r>
            <w:r w:rsidRPr="009E1398" w:rsidDel="00574D7D">
              <w:rPr>
                <w:sz w:val="20"/>
                <w:szCs w:val="20"/>
              </w:rPr>
              <w:t xml:space="preserve"> </w:t>
            </w:r>
            <w:r w:rsidRPr="009E1398">
              <w:rPr>
                <w:sz w:val="20"/>
                <w:szCs w:val="20"/>
              </w:rPr>
              <w:t>млн. руб.</w:t>
            </w:r>
          </w:p>
        </w:tc>
      </w:tr>
      <w:tr w:rsidR="00043DFE" w:rsidRPr="00AD3BC0" w14:paraId="09DBCA18" w14:textId="77777777" w:rsidTr="00AD3BC0">
        <w:trPr>
          <w:trHeight w:val="90"/>
        </w:trPr>
        <w:tc>
          <w:tcPr>
            <w:tcW w:w="4219" w:type="dxa"/>
            <w:gridSpan w:val="2"/>
            <w:shd w:val="clear" w:color="auto" w:fill="FFFFFF"/>
          </w:tcPr>
          <w:p w14:paraId="081A5BDF" w14:textId="77777777" w:rsidR="00043DFE" w:rsidRPr="00AD3BC0" w:rsidRDefault="00043DFE" w:rsidP="00043DF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Дополнительные сведения</w:t>
            </w:r>
          </w:p>
        </w:tc>
        <w:tc>
          <w:tcPr>
            <w:tcW w:w="9923" w:type="dxa"/>
            <w:gridSpan w:val="3"/>
            <w:shd w:val="clear" w:color="auto" w:fill="FFFFFF"/>
          </w:tcPr>
          <w:p w14:paraId="76432B29" w14:textId="77777777" w:rsidR="00043DFE" w:rsidRPr="00AD3BC0" w:rsidRDefault="00A560F5" w:rsidP="00043DFE">
            <w:pPr>
              <w:keepNext/>
              <w:shd w:val="clear" w:color="auto" w:fill="FFFFFF"/>
              <w:tabs>
                <w:tab w:val="left" w:pos="283"/>
              </w:tabs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70C0"/>
                <w:sz w:val="20"/>
                <w:szCs w:val="20"/>
              </w:rPr>
              <w:t>-</w:t>
            </w:r>
          </w:p>
        </w:tc>
      </w:tr>
    </w:tbl>
    <w:p w14:paraId="4FE4BA7B" w14:textId="77777777" w:rsidR="00AD3BC0" w:rsidRPr="00AD3BC0" w:rsidRDefault="00AD3BC0" w:rsidP="00AD3BC0">
      <w:pPr>
        <w:keepNext/>
        <w:widowControl w:val="0"/>
        <w:shd w:val="clear" w:color="auto" w:fill="FFFFFF"/>
        <w:suppressAutoHyphens/>
        <w:rPr>
          <w:rFonts w:eastAsia="Calibri"/>
          <w:sz w:val="22"/>
          <w:szCs w:val="22"/>
          <w:lang w:eastAsia="en-US"/>
        </w:rPr>
      </w:pPr>
    </w:p>
    <w:p w14:paraId="14D2F0A1" w14:textId="77777777" w:rsidR="00AD3BC0" w:rsidRPr="00AD3BC0" w:rsidRDefault="00AD3BC0" w:rsidP="00AD3BC0">
      <w:pPr>
        <w:keepNext/>
        <w:widowControl w:val="0"/>
        <w:shd w:val="clear" w:color="auto" w:fill="FFFFFF"/>
        <w:suppressAutoHyphens/>
        <w:rPr>
          <w:rFonts w:eastAsia="Calibri"/>
          <w:sz w:val="20"/>
          <w:szCs w:val="20"/>
          <w:lang w:eastAsia="en-US"/>
        </w:rPr>
      </w:pPr>
      <w:r w:rsidRPr="00AD3BC0">
        <w:rPr>
          <w:rFonts w:eastAsia="Calibri"/>
          <w:sz w:val="20"/>
          <w:szCs w:val="20"/>
          <w:lang w:eastAsia="en-US"/>
        </w:rPr>
        <w:t>Раздел 1 «Элементы продукта проекта»;</w:t>
      </w:r>
    </w:p>
    <w:p w14:paraId="7B661232" w14:textId="77777777" w:rsidR="00AD3BC0" w:rsidRPr="00AD3BC0" w:rsidRDefault="00AD3BC0" w:rsidP="00AD3BC0">
      <w:pPr>
        <w:keepNext/>
        <w:widowControl w:val="0"/>
        <w:shd w:val="clear" w:color="auto" w:fill="FFFFFF"/>
        <w:suppressAutoHyphens/>
        <w:rPr>
          <w:rFonts w:eastAsia="Calibri"/>
          <w:sz w:val="20"/>
          <w:szCs w:val="20"/>
          <w:lang w:eastAsia="en-US"/>
        </w:rPr>
      </w:pPr>
      <w:r w:rsidRPr="00AD3BC0">
        <w:rPr>
          <w:rFonts w:eastAsia="Calibri"/>
          <w:sz w:val="20"/>
          <w:szCs w:val="20"/>
          <w:lang w:eastAsia="en-US"/>
        </w:rPr>
        <w:t>Раздел 2 «План контрольных точек проекта»;</w:t>
      </w:r>
    </w:p>
    <w:p w14:paraId="15D513D5" w14:textId="77777777" w:rsidR="00AD3BC0" w:rsidRPr="00AD3BC0" w:rsidRDefault="00AD3BC0" w:rsidP="00AD3BC0">
      <w:pPr>
        <w:keepNext/>
        <w:widowControl w:val="0"/>
        <w:shd w:val="clear" w:color="auto" w:fill="FFFFFF"/>
        <w:suppressAutoHyphens/>
        <w:rPr>
          <w:rFonts w:eastAsia="Calibri"/>
          <w:sz w:val="20"/>
          <w:szCs w:val="20"/>
          <w:lang w:eastAsia="en-US"/>
        </w:rPr>
      </w:pPr>
      <w:r w:rsidRPr="00AD3BC0">
        <w:rPr>
          <w:rFonts w:eastAsia="Calibri"/>
          <w:sz w:val="20"/>
          <w:szCs w:val="20"/>
          <w:lang w:eastAsia="en-US"/>
        </w:rPr>
        <w:t>Раздел 3 «Команда проекта и заинтересованные стороны проекта»;</w:t>
      </w:r>
    </w:p>
    <w:p w14:paraId="2A669C09" w14:textId="77777777" w:rsidR="00AD3BC0" w:rsidRPr="00AD3BC0" w:rsidRDefault="00AD3BC0" w:rsidP="00AD3BC0">
      <w:pPr>
        <w:keepNext/>
        <w:widowControl w:val="0"/>
        <w:shd w:val="clear" w:color="auto" w:fill="FFFFFF"/>
        <w:suppressAutoHyphens/>
        <w:rPr>
          <w:rFonts w:eastAsia="Calibri"/>
          <w:sz w:val="20"/>
          <w:szCs w:val="20"/>
          <w:lang w:eastAsia="en-US"/>
        </w:rPr>
      </w:pPr>
      <w:r w:rsidRPr="00AD3BC0">
        <w:rPr>
          <w:rFonts w:eastAsia="Calibri"/>
          <w:sz w:val="20"/>
          <w:szCs w:val="20"/>
          <w:lang w:eastAsia="en-US"/>
        </w:rPr>
        <w:t>Раздел 4 «Расходы на реализацию проекта»;</w:t>
      </w:r>
    </w:p>
    <w:p w14:paraId="3D7CCDF3" w14:textId="77777777" w:rsidR="00AD3BC0" w:rsidRPr="00AD3BC0" w:rsidRDefault="00AD3BC0" w:rsidP="00AD3BC0">
      <w:pPr>
        <w:keepNext/>
        <w:widowControl w:val="0"/>
        <w:shd w:val="clear" w:color="auto" w:fill="FFFFFF"/>
        <w:suppressAutoHyphens/>
        <w:rPr>
          <w:rFonts w:eastAsia="Calibri"/>
          <w:sz w:val="20"/>
          <w:szCs w:val="20"/>
          <w:lang w:eastAsia="en-US"/>
        </w:rPr>
      </w:pPr>
      <w:r w:rsidRPr="00AD3BC0">
        <w:rPr>
          <w:rFonts w:eastAsia="Calibri"/>
          <w:sz w:val="20"/>
          <w:szCs w:val="20"/>
          <w:lang w:eastAsia="en-US"/>
        </w:rPr>
        <w:t>Раздел 5 «Риски проекта».</w:t>
      </w:r>
    </w:p>
    <w:p w14:paraId="77F5C475" w14:textId="77777777" w:rsidR="00AD3BC0" w:rsidRPr="00AD3BC0" w:rsidRDefault="00AD3BC0" w:rsidP="00AD3BC0">
      <w:pPr>
        <w:keepNext/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14:paraId="2A7EACE6" w14:textId="77777777" w:rsidR="00AD3BC0" w:rsidRPr="00AD3BC0" w:rsidRDefault="00AD3BC0" w:rsidP="00AD3BC0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14:paraId="58BBB8B6" w14:textId="77777777" w:rsidR="00AD3BC0" w:rsidRPr="00AD3BC0" w:rsidRDefault="00AD3BC0" w:rsidP="00AD3BC0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  <w:r w:rsidRPr="00AD3BC0">
        <w:rPr>
          <w:rFonts w:eastAsia="Calibri"/>
          <w:sz w:val="22"/>
          <w:szCs w:val="22"/>
          <w:lang w:eastAsia="en-US"/>
        </w:rPr>
        <w:t xml:space="preserve">Руководитель проекта    _________________      </w:t>
      </w:r>
      <w:r w:rsidR="005303D7">
        <w:rPr>
          <w:rFonts w:eastAsia="Calibri"/>
          <w:sz w:val="22"/>
          <w:szCs w:val="22"/>
          <w:lang w:eastAsia="en-US"/>
        </w:rPr>
        <w:t>А.В.Новьюхов</w:t>
      </w:r>
    </w:p>
    <w:p w14:paraId="34AA110F" w14:textId="77777777" w:rsidR="00AD3BC0" w:rsidRPr="00AD3BC0" w:rsidRDefault="00AD3BC0" w:rsidP="00AD3BC0">
      <w:pPr>
        <w:widowControl w:val="0"/>
        <w:suppressAutoHyphens/>
        <w:rPr>
          <w:rFonts w:eastAsia="Calibri"/>
          <w:sz w:val="18"/>
          <w:szCs w:val="22"/>
          <w:lang w:eastAsia="en-US"/>
        </w:rPr>
      </w:pPr>
      <w:r w:rsidRPr="00AD3BC0">
        <w:rPr>
          <w:rFonts w:eastAsia="Calibri"/>
          <w:sz w:val="22"/>
          <w:szCs w:val="22"/>
          <w:lang w:eastAsia="en-US"/>
        </w:rPr>
        <w:tab/>
      </w:r>
      <w:r w:rsidRPr="00AD3BC0">
        <w:rPr>
          <w:rFonts w:eastAsia="Calibri"/>
          <w:sz w:val="22"/>
          <w:szCs w:val="22"/>
          <w:lang w:eastAsia="en-US"/>
        </w:rPr>
        <w:tab/>
      </w:r>
      <w:r w:rsidRPr="00AD3BC0">
        <w:rPr>
          <w:rFonts w:eastAsia="Calibri"/>
          <w:sz w:val="22"/>
          <w:szCs w:val="22"/>
          <w:lang w:eastAsia="en-US"/>
        </w:rPr>
        <w:tab/>
      </w:r>
      <w:r w:rsidRPr="00AD3BC0">
        <w:rPr>
          <w:rFonts w:eastAsia="Calibri"/>
          <w:sz w:val="22"/>
          <w:szCs w:val="22"/>
          <w:lang w:eastAsia="en-US"/>
        </w:rPr>
        <w:tab/>
      </w:r>
      <w:r w:rsidRPr="00AD3BC0">
        <w:rPr>
          <w:rFonts w:eastAsia="Calibri"/>
          <w:sz w:val="18"/>
          <w:szCs w:val="22"/>
          <w:lang w:eastAsia="en-US"/>
        </w:rPr>
        <w:t>(подпись)                 (инициалы, фамилия)</w:t>
      </w:r>
    </w:p>
    <w:p w14:paraId="7B5D3859" w14:textId="77777777" w:rsidR="00AD3BC0" w:rsidRPr="00AD3BC0" w:rsidRDefault="00AD3BC0" w:rsidP="00AD3BC0">
      <w:pPr>
        <w:widowControl w:val="0"/>
        <w:suppressAutoHyphens/>
        <w:rPr>
          <w:rFonts w:eastAsia="Calibri"/>
          <w:sz w:val="18"/>
          <w:szCs w:val="22"/>
          <w:lang w:eastAsia="en-US"/>
        </w:rPr>
      </w:pPr>
    </w:p>
    <w:p w14:paraId="4247AE9C" w14:textId="77777777" w:rsidR="00AD3BC0" w:rsidRPr="00AD3BC0" w:rsidRDefault="00AD3BC0" w:rsidP="00AD3BC0">
      <w:pPr>
        <w:suppressAutoHyphens/>
        <w:jc w:val="right"/>
        <w:rPr>
          <w:rFonts w:eastAsia="Calibri"/>
          <w:lang w:eastAsia="en-US"/>
        </w:rPr>
        <w:sectPr w:rsidR="00AD3BC0" w:rsidRPr="00AD3BC0" w:rsidSect="00AD3BC0">
          <w:headerReference w:type="default" r:id="rId9"/>
          <w:headerReference w:type="first" r:id="rId10"/>
          <w:pgSz w:w="16838" w:h="11906" w:orient="landscape"/>
          <w:pgMar w:top="1418" w:right="1276" w:bottom="1134" w:left="1559" w:header="709" w:footer="709" w:gutter="0"/>
          <w:cols w:space="708"/>
          <w:titlePg/>
          <w:docGrid w:linePitch="360"/>
        </w:sectPr>
      </w:pPr>
    </w:p>
    <w:p w14:paraId="53026F50" w14:textId="77777777" w:rsidR="00AD3BC0" w:rsidRPr="00AD3BC0" w:rsidRDefault="005303D7" w:rsidP="005303D7">
      <w:pPr>
        <w:suppressAutoHyphens/>
        <w:ind w:right="536"/>
        <w:jc w:val="right"/>
      </w:pPr>
      <w:r>
        <w:lastRenderedPageBreak/>
        <w:t xml:space="preserve">    </w:t>
      </w:r>
      <w:r w:rsidR="00AD3BC0" w:rsidRPr="00AD3BC0">
        <w:t>Раздел 1 «Элементы продукта проекта» к паспорту проекта</w:t>
      </w:r>
    </w:p>
    <w:p w14:paraId="1F752555" w14:textId="77777777" w:rsidR="00AD3BC0" w:rsidRPr="00AD3BC0" w:rsidRDefault="00AD3BC0" w:rsidP="00AD3BC0"/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1"/>
        <w:gridCol w:w="5953"/>
        <w:gridCol w:w="8222"/>
      </w:tblGrid>
      <w:tr w:rsidR="00AD3BC0" w:rsidRPr="000E0751" w14:paraId="106968BF" w14:textId="77777777" w:rsidTr="0093223D">
        <w:trPr>
          <w:trHeight w:val="155"/>
        </w:trPr>
        <w:tc>
          <w:tcPr>
            <w:tcW w:w="150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25FC7A" w14:textId="77777777" w:rsidR="00AD3BC0" w:rsidRPr="000E0751" w:rsidRDefault="00AD3BC0" w:rsidP="00AD3B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Элементы продукта проекта</w:t>
            </w:r>
          </w:p>
          <w:p w14:paraId="0853C2EB" w14:textId="77777777" w:rsidR="00AD3BC0" w:rsidRPr="000E0751" w:rsidRDefault="00AD3BC0" w:rsidP="00AD3BC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AD3BC0" w:rsidRPr="000E0751" w14:paraId="263EB20C" w14:textId="77777777" w:rsidTr="0093223D">
        <w:trPr>
          <w:trHeight w:val="329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E423C8" w14:textId="77777777" w:rsidR="00AD3BC0" w:rsidRPr="000E0751" w:rsidRDefault="00AD3BC0" w:rsidP="0093223D">
            <w:pPr>
              <w:widowControl w:val="0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Код элемента продукта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3D7291" w14:textId="77777777" w:rsidR="00AD3BC0" w:rsidRPr="000E0751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Наименование элемента продукта проекта</w:t>
            </w:r>
          </w:p>
        </w:tc>
        <w:tc>
          <w:tcPr>
            <w:tcW w:w="822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610661" w14:textId="77777777" w:rsidR="00AD3BC0" w:rsidRPr="000E0751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 к элементу продукта проекта</w:t>
            </w:r>
          </w:p>
        </w:tc>
      </w:tr>
      <w:tr w:rsidR="00152D51" w:rsidRPr="000E0751" w14:paraId="268C66C1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4E41451C" w14:textId="77777777" w:rsidR="00152D51" w:rsidRPr="000E0751" w:rsidRDefault="00152D51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39051957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здравоохранения</w:t>
            </w:r>
          </w:p>
        </w:tc>
        <w:tc>
          <w:tcPr>
            <w:tcW w:w="8222" w:type="dxa"/>
            <w:shd w:val="clear" w:color="auto" w:fill="FFFFFF"/>
          </w:tcPr>
          <w:p w14:paraId="13A9F41A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7A064695" w14:textId="77777777" w:rsidR="00152D51" w:rsidRPr="000E0751" w:rsidRDefault="000A2477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152D51" w:rsidRPr="000E0751">
              <w:rPr>
                <w:b/>
                <w:sz w:val="20"/>
                <w:szCs w:val="20"/>
              </w:rPr>
              <w:t xml:space="preserve"> </w:t>
            </w:r>
            <w:r w:rsidR="00231E38">
              <w:rPr>
                <w:b/>
                <w:sz w:val="20"/>
                <w:szCs w:val="20"/>
              </w:rPr>
              <w:t>по совершенствованию системы</w:t>
            </w:r>
            <w:r w:rsidR="00152D51" w:rsidRPr="000E0751">
              <w:rPr>
                <w:b/>
                <w:sz w:val="20"/>
                <w:szCs w:val="20"/>
              </w:rPr>
              <w:t xml:space="preserve"> должны включать:  </w:t>
            </w:r>
          </w:p>
          <w:p w14:paraId="5DCECAB9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9D4010" w:rsidRPr="000E0751">
              <w:rPr>
                <w:sz w:val="20"/>
                <w:szCs w:val="20"/>
              </w:rPr>
              <w:t xml:space="preserve">Полномочия в части обеспечения доступности услуг для граждан из числа коренных малочисленных народов Севера, закрепленные в Положении о Департаменте здравоохранения автономного округа. </w:t>
            </w:r>
          </w:p>
          <w:p w14:paraId="6143FA24" w14:textId="77777777" w:rsidR="00152D51" w:rsidRPr="000E0751" w:rsidRDefault="000156A4" w:rsidP="00397A0F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</w:t>
            </w:r>
            <w:r w:rsidR="009D4010" w:rsidRPr="000E0751">
              <w:rPr>
                <w:sz w:val="20"/>
                <w:szCs w:val="20"/>
              </w:rPr>
              <w:t>Мероприятия, обеспечивающие доступность услуг здравоохранения для граждан из числа коренных малочисленных народов Севера, внесенные в государственную программу «Современное здравоохранение», с выделением финансирования на реализацию указанных мероприятий.</w:t>
            </w:r>
          </w:p>
          <w:p w14:paraId="07E0163E" w14:textId="77777777" w:rsidR="00152D51" w:rsidRPr="000E0751" w:rsidRDefault="000156A4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3. </w:t>
            </w:r>
            <w:r w:rsidR="001349E5">
              <w:rPr>
                <w:sz w:val="20"/>
                <w:szCs w:val="20"/>
              </w:rPr>
              <w:t> </w:t>
            </w:r>
            <w:r w:rsidR="009D4010" w:rsidRPr="000E0751">
              <w:rPr>
                <w:sz w:val="20"/>
                <w:szCs w:val="20"/>
              </w:rPr>
              <w:t>Контроль результативности мер поддержки</w:t>
            </w:r>
            <w:r w:rsidR="00133673">
              <w:rPr>
                <w:sz w:val="20"/>
                <w:szCs w:val="20"/>
              </w:rPr>
              <w:t xml:space="preserve"> </w:t>
            </w:r>
            <w:r w:rsidR="009D4010" w:rsidRPr="000E0751">
              <w:rPr>
                <w:sz w:val="20"/>
                <w:szCs w:val="20"/>
              </w:rPr>
              <w:t>путем включения показателя в государственную программу «Современное здравоохранение».</w:t>
            </w:r>
          </w:p>
          <w:p w14:paraId="3AC1EFDD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3D1BB2A0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AC45B9" w:rsidRPr="000E0751">
              <w:rPr>
                <w:sz w:val="20"/>
                <w:szCs w:val="20"/>
              </w:rPr>
              <w:t>Постановление Губернатора автономного округа о внесении изменений в Положение о Департаменте здравоохранения автономного округа</w:t>
            </w:r>
          </w:p>
          <w:p w14:paraId="6AA06696" w14:textId="77777777" w:rsidR="00152D51" w:rsidRPr="000E0751" w:rsidRDefault="00AC45B9" w:rsidP="00AC45B9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Постановление Правительства автономного округа о внесении изменений в государственную программу «Современное здравоохранение».</w:t>
            </w:r>
            <w:r w:rsidR="00882BFD" w:rsidRPr="000E0751">
              <w:rPr>
                <w:sz w:val="20"/>
                <w:szCs w:val="20"/>
              </w:rPr>
              <w:t xml:space="preserve"> </w:t>
            </w:r>
          </w:p>
        </w:tc>
      </w:tr>
      <w:tr w:rsidR="00152D51" w:rsidRPr="000E0751" w14:paraId="5B16865A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734EC0EB" w14:textId="77777777" w:rsidR="00152D51" w:rsidRPr="000E0751" w:rsidRDefault="00152D51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color w:val="000000"/>
                <w:sz w:val="20"/>
                <w:szCs w:val="20"/>
              </w:rPr>
              <w:t>2</w:t>
            </w:r>
            <w:r w:rsidR="00B400C5" w:rsidRPr="000E075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2F4BEA2A" w14:textId="77777777" w:rsidR="00152D51" w:rsidRPr="000E0751" w:rsidRDefault="00152D51" w:rsidP="00152D51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0E0751">
              <w:rPr>
                <w:color w:val="000000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color w:val="000000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color w:val="000000"/>
                <w:sz w:val="20"/>
                <w:szCs w:val="20"/>
              </w:rPr>
              <w:t xml:space="preserve"> в сфере труда и занятости</w:t>
            </w:r>
          </w:p>
        </w:tc>
        <w:tc>
          <w:tcPr>
            <w:tcW w:w="8222" w:type="dxa"/>
            <w:shd w:val="clear" w:color="auto" w:fill="FFFFFF"/>
          </w:tcPr>
          <w:p w14:paraId="0E630B3A" w14:textId="77777777" w:rsidR="00152D51" w:rsidRPr="000E0751" w:rsidRDefault="00152D51" w:rsidP="00152D51">
            <w:pPr>
              <w:widowControl w:val="0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08B26BDE" w14:textId="77777777" w:rsidR="006737A2" w:rsidRDefault="00207CDD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737A2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6737A2" w:rsidRPr="006737A2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3FE0D52D" w14:textId="375D7509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</w:t>
            </w:r>
            <w:r w:rsidR="00FF0C48">
              <w:t xml:space="preserve"> </w:t>
            </w:r>
            <w:r w:rsidR="00FF0C48" w:rsidRPr="00FF0C48">
              <w:rPr>
                <w:sz w:val="20"/>
                <w:szCs w:val="20"/>
              </w:rPr>
              <w:t>Полномочия в части обеспечения содействия занятости граждан из числа коренных малочисленных народов Севера, закрепленные в Положении о Департаменте труда и занятости населения автономного округа</w:t>
            </w:r>
            <w:r w:rsidR="00AC45B9" w:rsidRPr="000E0751">
              <w:rPr>
                <w:sz w:val="20"/>
                <w:szCs w:val="20"/>
              </w:rPr>
              <w:t>.</w:t>
            </w:r>
          </w:p>
          <w:p w14:paraId="2F5EFBA9" w14:textId="6B4DA0EB" w:rsidR="00152D51" w:rsidRPr="000E0751" w:rsidRDefault="00152D51" w:rsidP="009835F5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</w:t>
            </w:r>
            <w:r w:rsidR="003B1157" w:rsidRPr="000E0751">
              <w:rPr>
                <w:sz w:val="20"/>
                <w:szCs w:val="20"/>
              </w:rPr>
              <w:t> </w:t>
            </w:r>
            <w:r w:rsidR="00FF0C48" w:rsidRPr="00FF0C48">
              <w:rPr>
                <w:sz w:val="20"/>
                <w:szCs w:val="20"/>
              </w:rPr>
              <w:t xml:space="preserve">Мероприятия, обеспечивающие содействие </w:t>
            </w:r>
            <w:r w:rsidR="00E45534">
              <w:rPr>
                <w:sz w:val="20"/>
                <w:szCs w:val="20"/>
              </w:rPr>
              <w:t>трудоустройству</w:t>
            </w:r>
            <w:r w:rsidR="000816AE">
              <w:rPr>
                <w:sz w:val="20"/>
                <w:szCs w:val="20"/>
              </w:rPr>
              <w:t xml:space="preserve"> </w:t>
            </w:r>
            <w:r w:rsidR="00FF0C48" w:rsidRPr="00FF0C48">
              <w:rPr>
                <w:sz w:val="20"/>
                <w:szCs w:val="20"/>
              </w:rPr>
              <w:t xml:space="preserve">граждан из числа коренных малочисленных народов Севера, внесенные в государственную программу «Поддержка занятости населения», с выделением финансирования на реализацию указанных мероприятий. </w:t>
            </w:r>
            <w:r w:rsidRPr="000E0751">
              <w:rPr>
                <w:sz w:val="20"/>
                <w:szCs w:val="20"/>
              </w:rPr>
              <w:t xml:space="preserve"> </w:t>
            </w:r>
          </w:p>
          <w:p w14:paraId="69E953D7" w14:textId="77777777" w:rsidR="00152D51" w:rsidRPr="000E0751" w:rsidRDefault="00AC45B9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3. Контроль результативности мер поддержки путем включения показателя в государственную программу «Поддержка занятости населения».</w:t>
            </w:r>
          </w:p>
          <w:p w14:paraId="374249F4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051BF03C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</w:t>
            </w:r>
            <w:r w:rsidR="007D7BC5" w:rsidRPr="000E0751">
              <w:rPr>
                <w:sz w:val="20"/>
                <w:szCs w:val="20"/>
              </w:rPr>
              <w:t> </w:t>
            </w:r>
            <w:r w:rsidR="00AC45B9" w:rsidRPr="000E0751">
              <w:rPr>
                <w:sz w:val="20"/>
                <w:szCs w:val="20"/>
              </w:rPr>
              <w:t>Постановление Правительства автономного округа о внесении изменений в Положение о Департаменте</w:t>
            </w:r>
            <w:r w:rsidR="00E1394B" w:rsidRPr="000E0751">
              <w:rPr>
                <w:sz w:val="20"/>
                <w:szCs w:val="20"/>
              </w:rPr>
              <w:t xml:space="preserve"> труда и занятости автономного округа</w:t>
            </w:r>
          </w:p>
          <w:p w14:paraId="1BDBD211" w14:textId="77777777" w:rsidR="00152D51" w:rsidRPr="000E0751" w:rsidRDefault="00AC45B9" w:rsidP="00E1394B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Постановление Правительства автономного округа о внесении изменений в государственную программу «Поддержка занятости населения».</w:t>
            </w:r>
            <w:r w:rsidR="00152D51" w:rsidRPr="000E0751">
              <w:rPr>
                <w:sz w:val="20"/>
                <w:szCs w:val="20"/>
              </w:rPr>
              <w:t xml:space="preserve"> </w:t>
            </w:r>
          </w:p>
        </w:tc>
      </w:tr>
      <w:tr w:rsidR="00152D51" w:rsidRPr="000E0751" w14:paraId="3CF30B78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0A2D2309" w14:textId="77777777" w:rsidR="00152D51" w:rsidRPr="000E0751" w:rsidRDefault="00152D51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00A5B8CF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 xml:space="preserve">системы мер государственной поддержки коренных малочисленных народов </w:t>
            </w:r>
            <w:r w:rsidRPr="000E0751">
              <w:rPr>
                <w:sz w:val="20"/>
                <w:szCs w:val="20"/>
              </w:rPr>
              <w:lastRenderedPageBreak/>
              <w:t>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образования</w:t>
            </w:r>
          </w:p>
        </w:tc>
        <w:tc>
          <w:tcPr>
            <w:tcW w:w="8222" w:type="dxa"/>
            <w:shd w:val="clear" w:color="auto" w:fill="FFFFFF"/>
          </w:tcPr>
          <w:p w14:paraId="70AF9AF0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lastRenderedPageBreak/>
              <w:t>Требования:</w:t>
            </w:r>
          </w:p>
          <w:p w14:paraId="1BD7DCCE" w14:textId="77777777" w:rsidR="006737A2" w:rsidRDefault="00207CDD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737A2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6737A2" w:rsidRPr="006737A2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433E9457" w14:textId="77777777" w:rsidR="00152D51" w:rsidRPr="000E0751" w:rsidRDefault="00397A0F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lastRenderedPageBreak/>
              <w:t>1. </w:t>
            </w:r>
            <w:r w:rsidR="00E1394B" w:rsidRPr="000E0751">
              <w:rPr>
                <w:sz w:val="20"/>
                <w:szCs w:val="20"/>
              </w:rPr>
              <w:t xml:space="preserve">Полномочия в части обеспечения доступности образования </w:t>
            </w:r>
            <w:r w:rsidR="004B1B69">
              <w:rPr>
                <w:sz w:val="20"/>
                <w:szCs w:val="20"/>
              </w:rPr>
              <w:t xml:space="preserve">для </w:t>
            </w:r>
            <w:r w:rsidR="00E1394B" w:rsidRPr="000E0751">
              <w:rPr>
                <w:sz w:val="20"/>
                <w:szCs w:val="20"/>
              </w:rPr>
              <w:t>граждан из числа коренных малочисленных народов Севера, сохранения и развития родных языков коренных малочисленных народов Севера, закрепленные в Положении о Департаменте образования и молодежной политики автономного округа.</w:t>
            </w:r>
          </w:p>
          <w:p w14:paraId="52CDAEB6" w14:textId="77777777" w:rsidR="00152D51" w:rsidRPr="000E0751" w:rsidRDefault="00E46458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</w:t>
            </w:r>
            <w:r w:rsidR="00397A0F" w:rsidRPr="000E0751">
              <w:rPr>
                <w:sz w:val="20"/>
                <w:szCs w:val="20"/>
              </w:rPr>
              <w:t>. </w:t>
            </w:r>
            <w:r w:rsidR="00E1394B" w:rsidRPr="000E0751">
              <w:rPr>
                <w:sz w:val="20"/>
                <w:szCs w:val="20"/>
              </w:rPr>
              <w:t>Мероприятия, обеспечивающие доступность образования гражданам из числа коренных малочисленных народов Севера, сохранение и развитие родных языков коренных малочисленных народов Севера, внесенные в государственную программу «Развитие образования», с выделением финансирования на реализацию указанных мероприятий.</w:t>
            </w:r>
          </w:p>
          <w:p w14:paraId="37B4658B" w14:textId="77777777" w:rsidR="00152D51" w:rsidRPr="000E0751" w:rsidRDefault="00E46458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</w:t>
            </w:r>
            <w:r w:rsidR="00397A0F" w:rsidRPr="000E0751">
              <w:rPr>
                <w:sz w:val="20"/>
                <w:szCs w:val="20"/>
              </w:rPr>
              <w:t>. </w:t>
            </w:r>
            <w:r w:rsidR="00E1394B" w:rsidRPr="000E0751">
              <w:rPr>
                <w:sz w:val="20"/>
                <w:szCs w:val="20"/>
              </w:rPr>
              <w:t>Контроль результативности мер поддержки</w:t>
            </w:r>
            <w:r w:rsidR="00133673">
              <w:rPr>
                <w:sz w:val="20"/>
                <w:szCs w:val="20"/>
              </w:rPr>
              <w:t xml:space="preserve"> </w:t>
            </w:r>
            <w:r w:rsidR="00E1394B" w:rsidRPr="000E0751">
              <w:rPr>
                <w:sz w:val="20"/>
                <w:szCs w:val="20"/>
              </w:rPr>
              <w:t>путем включения показателя в государственную программу «Развитие образования».</w:t>
            </w:r>
          </w:p>
          <w:p w14:paraId="1EA84EC7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39E2F47F" w14:textId="77777777" w:rsidR="00707081" w:rsidRPr="000E0751" w:rsidRDefault="00152D51" w:rsidP="0070708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707081" w:rsidRPr="000E0751">
              <w:rPr>
                <w:sz w:val="20"/>
                <w:szCs w:val="20"/>
              </w:rPr>
              <w:t> Постановление Правительства автономного округа о внесении изменений в Положение о Департаменте образования и молодежной политики автономного округа.</w:t>
            </w:r>
          </w:p>
          <w:p w14:paraId="52CA7B8F" w14:textId="77777777" w:rsidR="00152D51" w:rsidRPr="000E0751" w:rsidRDefault="00152D51" w:rsidP="0070708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</w:t>
            </w:r>
            <w:r w:rsidR="00707081" w:rsidRPr="000E0751">
              <w:rPr>
                <w:sz w:val="20"/>
                <w:szCs w:val="20"/>
              </w:rPr>
              <w:t>. Постановление Правительства автономного округа о внесении изменений в государственную программу «Развитие образования».</w:t>
            </w:r>
          </w:p>
        </w:tc>
      </w:tr>
      <w:tr w:rsidR="00FE34AB" w:rsidRPr="000E0751" w14:paraId="0F07D901" w14:textId="77777777" w:rsidTr="00414BDC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530BD15C" w14:textId="77777777" w:rsidR="00FE34AB" w:rsidRPr="000E0751" w:rsidRDefault="00FE34AB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076B9D4D" w14:textId="77777777" w:rsidR="00FE34AB" w:rsidRPr="000E0751" w:rsidRDefault="00FE34AB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культуры</w:t>
            </w:r>
          </w:p>
        </w:tc>
        <w:tc>
          <w:tcPr>
            <w:tcW w:w="8222" w:type="dxa"/>
            <w:shd w:val="clear" w:color="auto" w:fill="FFFFFF"/>
          </w:tcPr>
          <w:p w14:paraId="467E5582" w14:textId="77777777" w:rsidR="00FE34AB" w:rsidRPr="000E0751" w:rsidRDefault="00FE34AB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77A34174" w14:textId="77777777" w:rsidR="00FA3D9C" w:rsidRDefault="00207CDD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FA3D9C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A3D9C" w:rsidRPr="00FA3D9C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4D12E831" w14:textId="77777777" w:rsidR="00FE34AB" w:rsidRPr="000E0751" w:rsidRDefault="00E068C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FE34AB" w:rsidRPr="000E0751">
              <w:rPr>
                <w:sz w:val="20"/>
                <w:szCs w:val="20"/>
              </w:rPr>
              <w:t>Мероприятия, обеспечивающие сохранение и популяризацию культуры, традиций, традиционных ремесел коренных малочисленных народов Севера, внесенные в государственную программу «Культурное пространство», с выделением финансирования на реализацию указанных мероприятий.</w:t>
            </w:r>
          </w:p>
          <w:p w14:paraId="69626CC0" w14:textId="77777777" w:rsidR="00FE34AB" w:rsidRPr="000E0751" w:rsidRDefault="00FE34AB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</w:t>
            </w:r>
            <w:r w:rsidR="00E068C1" w:rsidRPr="000E0751">
              <w:rPr>
                <w:sz w:val="20"/>
                <w:szCs w:val="20"/>
              </w:rPr>
              <w:t>. </w:t>
            </w:r>
            <w:r w:rsidRPr="000E0751">
              <w:rPr>
                <w:sz w:val="20"/>
                <w:szCs w:val="20"/>
              </w:rPr>
              <w:t>Контроль результативности мер поддержки</w:t>
            </w:r>
            <w:r w:rsidR="001349E5">
              <w:rPr>
                <w:sz w:val="20"/>
                <w:szCs w:val="20"/>
              </w:rPr>
              <w:t xml:space="preserve"> </w:t>
            </w:r>
            <w:r w:rsidRPr="000E0751">
              <w:rPr>
                <w:sz w:val="20"/>
                <w:szCs w:val="20"/>
              </w:rPr>
              <w:t xml:space="preserve">путем включения </w:t>
            </w:r>
            <w:r w:rsidR="00BD1325" w:rsidRPr="000E0751">
              <w:rPr>
                <w:sz w:val="20"/>
                <w:szCs w:val="20"/>
              </w:rPr>
              <w:t xml:space="preserve">показателя </w:t>
            </w:r>
            <w:r w:rsidRPr="000E0751">
              <w:rPr>
                <w:sz w:val="20"/>
                <w:szCs w:val="20"/>
              </w:rPr>
              <w:t>в государственную программу «Культурное пространство».</w:t>
            </w:r>
          </w:p>
          <w:p w14:paraId="7FF2F07E" w14:textId="77777777" w:rsidR="00FE34AB" w:rsidRPr="000E0751" w:rsidRDefault="00207CDD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Подтверждающий</w:t>
            </w:r>
            <w:r w:rsidR="00FE34AB" w:rsidRPr="000E0751">
              <w:rPr>
                <w:b/>
                <w:sz w:val="20"/>
                <w:szCs w:val="20"/>
              </w:rPr>
              <w:t xml:space="preserve"> документ: </w:t>
            </w:r>
          </w:p>
          <w:p w14:paraId="2600FD73" w14:textId="77777777" w:rsidR="00FE34AB" w:rsidRPr="000E0751" w:rsidRDefault="00FE34AB" w:rsidP="007E69D8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Постановление Правительства автономного округа о внесении изменений в государственную программу «Культурное пространство».</w:t>
            </w:r>
          </w:p>
        </w:tc>
      </w:tr>
      <w:tr w:rsidR="00152D51" w:rsidRPr="000E0751" w14:paraId="1BDEA636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3B1CC5FE" w14:textId="77777777" w:rsidR="00152D51" w:rsidRPr="000E0751" w:rsidRDefault="00152D51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5.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59E477D0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массовых коммуникаций и средств массовой информации, межрегиональных и международных связей</w:t>
            </w:r>
          </w:p>
        </w:tc>
        <w:tc>
          <w:tcPr>
            <w:tcW w:w="8222" w:type="dxa"/>
            <w:shd w:val="clear" w:color="auto" w:fill="FFFFFF"/>
          </w:tcPr>
          <w:p w14:paraId="2CD55EE6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10A66C75" w14:textId="77777777" w:rsidR="00FA3D9C" w:rsidRDefault="0005415E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FA3D9C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A3D9C" w:rsidRPr="00FA3D9C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5B9B823E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96031C" w:rsidRPr="000E0751">
              <w:rPr>
                <w:sz w:val="20"/>
                <w:szCs w:val="20"/>
              </w:rPr>
              <w:t>Полномочия в части обеспечения развития средств массовой информации, издающихся (выпускающихся) на языках коренных малочисленных народов Севера, создание условий для укрепления финно-угорских связей, закрепленные в Положении о Департаменте общественных и внешних связей автономного округа.</w:t>
            </w:r>
          </w:p>
          <w:p w14:paraId="77E07822" w14:textId="77777777" w:rsidR="00913113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</w:t>
            </w:r>
            <w:r w:rsidR="00913113" w:rsidRPr="000E0751">
              <w:rPr>
                <w:sz w:val="20"/>
                <w:szCs w:val="20"/>
              </w:rPr>
              <w:t> </w:t>
            </w:r>
            <w:r w:rsidR="0096031C" w:rsidRPr="000E0751">
              <w:rPr>
                <w:sz w:val="20"/>
                <w:szCs w:val="20"/>
              </w:rPr>
              <w:t>Мероприятия</w:t>
            </w:r>
            <w:r w:rsidR="00BA0198">
              <w:rPr>
                <w:sz w:val="20"/>
                <w:szCs w:val="20"/>
              </w:rPr>
              <w:t xml:space="preserve">, </w:t>
            </w:r>
            <w:r w:rsidR="00D86FB2" w:rsidRPr="000E0751">
              <w:rPr>
                <w:sz w:val="20"/>
                <w:szCs w:val="20"/>
              </w:rPr>
              <w:t>обеспеч</w:t>
            </w:r>
            <w:r w:rsidR="00BA0198">
              <w:rPr>
                <w:sz w:val="20"/>
                <w:szCs w:val="20"/>
              </w:rPr>
              <w:t>ивающие</w:t>
            </w:r>
            <w:r w:rsidR="00D86FB2" w:rsidRPr="00D86FB2">
              <w:rPr>
                <w:sz w:val="20"/>
                <w:szCs w:val="20"/>
              </w:rPr>
              <w:t xml:space="preserve"> открытост</w:t>
            </w:r>
            <w:r w:rsidR="00BA0198">
              <w:rPr>
                <w:sz w:val="20"/>
                <w:szCs w:val="20"/>
              </w:rPr>
              <w:t>ь</w:t>
            </w:r>
            <w:r w:rsidR="00D86FB2" w:rsidRPr="00D86FB2">
              <w:rPr>
                <w:sz w:val="20"/>
                <w:szCs w:val="20"/>
              </w:rPr>
              <w:t xml:space="preserve"> и доступност</w:t>
            </w:r>
            <w:r w:rsidR="00BA0198">
              <w:rPr>
                <w:sz w:val="20"/>
                <w:szCs w:val="20"/>
              </w:rPr>
              <w:t>ь</w:t>
            </w:r>
            <w:r w:rsidR="00D86FB2" w:rsidRPr="00D86FB2">
              <w:rPr>
                <w:sz w:val="20"/>
                <w:szCs w:val="20"/>
              </w:rPr>
              <w:t xml:space="preserve"> информации </w:t>
            </w:r>
            <w:r w:rsidR="00D86FB2">
              <w:rPr>
                <w:sz w:val="20"/>
                <w:szCs w:val="20"/>
              </w:rPr>
              <w:t xml:space="preserve">по </w:t>
            </w:r>
            <w:r w:rsidR="0096031C" w:rsidRPr="000E0751">
              <w:rPr>
                <w:sz w:val="20"/>
                <w:szCs w:val="20"/>
              </w:rPr>
              <w:t>реализации мероприятий</w:t>
            </w:r>
            <w:r w:rsidR="00B310A9">
              <w:rPr>
                <w:sz w:val="20"/>
                <w:szCs w:val="20"/>
              </w:rPr>
              <w:t>,</w:t>
            </w:r>
            <w:r w:rsidR="0096031C" w:rsidRPr="000E0751">
              <w:rPr>
                <w:sz w:val="20"/>
                <w:szCs w:val="20"/>
              </w:rPr>
              <w:t xml:space="preserve"> </w:t>
            </w:r>
            <w:r w:rsidR="00B310A9" w:rsidRPr="00B310A9">
              <w:rPr>
                <w:sz w:val="20"/>
                <w:szCs w:val="20"/>
              </w:rPr>
              <w:t>связанн</w:t>
            </w:r>
            <w:r w:rsidR="00B310A9">
              <w:rPr>
                <w:sz w:val="20"/>
                <w:szCs w:val="20"/>
              </w:rPr>
              <w:t>ых</w:t>
            </w:r>
            <w:r w:rsidR="00B310A9" w:rsidRPr="00B310A9">
              <w:rPr>
                <w:sz w:val="20"/>
                <w:szCs w:val="20"/>
              </w:rPr>
              <w:t xml:space="preserve"> с защитой прав коренных малочисленных народов, в том числе на получение мер государственной поддержки</w:t>
            </w:r>
            <w:r w:rsidR="0096031C" w:rsidRPr="000E0751">
              <w:rPr>
                <w:sz w:val="20"/>
                <w:szCs w:val="20"/>
              </w:rPr>
              <w:t>, внесенные в государственную программу «Устойчивое развитие коренных малочисленных народов Севера», с выделением финансирования на реализацию указанного мероприятия.</w:t>
            </w:r>
          </w:p>
          <w:p w14:paraId="796DBAF7" w14:textId="77777777" w:rsidR="00152D51" w:rsidRPr="000E0751" w:rsidRDefault="00452409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</w:t>
            </w:r>
            <w:r w:rsidR="0096031C" w:rsidRPr="000E0751">
              <w:rPr>
                <w:sz w:val="20"/>
                <w:szCs w:val="20"/>
              </w:rPr>
              <w:t>. Контроль результативности мер поддержки</w:t>
            </w:r>
            <w:r w:rsidR="00BA0198">
              <w:rPr>
                <w:sz w:val="20"/>
                <w:szCs w:val="20"/>
              </w:rPr>
              <w:t xml:space="preserve"> </w:t>
            </w:r>
            <w:r w:rsidR="0096031C" w:rsidRPr="000E0751">
              <w:rPr>
                <w:sz w:val="20"/>
                <w:szCs w:val="20"/>
              </w:rPr>
              <w:t>путем включения показателя в государственную программу «Устойчивое развитие коренных малочисленных народов Севера».</w:t>
            </w:r>
          </w:p>
          <w:p w14:paraId="01AA976F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088040FD" w14:textId="77777777" w:rsidR="00152D51" w:rsidRPr="000E0751" w:rsidRDefault="00ED6DFB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202592" w:rsidRPr="000E0751">
              <w:rPr>
                <w:sz w:val="20"/>
                <w:szCs w:val="20"/>
              </w:rPr>
              <w:t xml:space="preserve">Постановление Правительства автономного округа о внесении изменений в Положение о </w:t>
            </w:r>
            <w:r w:rsidR="00202592" w:rsidRPr="000E0751">
              <w:rPr>
                <w:sz w:val="20"/>
                <w:szCs w:val="20"/>
              </w:rPr>
              <w:lastRenderedPageBreak/>
              <w:t>Департаменте общественных и внешних связей автономного округа.</w:t>
            </w:r>
          </w:p>
          <w:p w14:paraId="3B49DE37" w14:textId="77777777" w:rsidR="00152D51" w:rsidRPr="000E0751" w:rsidRDefault="00D0255E" w:rsidP="00202592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</w:t>
            </w:r>
            <w:r w:rsidR="00ED6DFB" w:rsidRPr="000E0751">
              <w:rPr>
                <w:sz w:val="20"/>
                <w:szCs w:val="20"/>
              </w:rPr>
              <w:t>. </w:t>
            </w:r>
            <w:r w:rsidR="00202592" w:rsidRPr="000E0751">
              <w:rPr>
                <w:sz w:val="20"/>
                <w:szCs w:val="20"/>
              </w:rPr>
              <w:t>Постановление Правительства автономного округа о внесении изменений в государственную программу «Устойчивое развитие коренных малочисленных народов Севера».</w:t>
            </w:r>
          </w:p>
        </w:tc>
      </w:tr>
      <w:tr w:rsidR="00152D51" w:rsidRPr="000E0751" w14:paraId="4D561F3B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479B1FB0" w14:textId="77777777" w:rsidR="00152D51" w:rsidRPr="000E0751" w:rsidRDefault="00FE34AB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lastRenderedPageBreak/>
              <w:t>6</w:t>
            </w:r>
            <w:r w:rsidR="00152D51" w:rsidRPr="000E0751"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251B7403" w14:textId="77777777" w:rsidR="00152D51" w:rsidRPr="000E0751" w:rsidRDefault="00152D51" w:rsidP="007F0930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</w:t>
            </w:r>
            <w:r w:rsidR="007F0930" w:rsidRPr="000E0751">
              <w:rPr>
                <w:sz w:val="20"/>
                <w:szCs w:val="20"/>
              </w:rPr>
              <w:t>агропромышленного комплекса</w:t>
            </w:r>
          </w:p>
        </w:tc>
        <w:tc>
          <w:tcPr>
            <w:tcW w:w="8222" w:type="dxa"/>
            <w:shd w:val="clear" w:color="auto" w:fill="FFFFFF"/>
          </w:tcPr>
          <w:p w14:paraId="293E5F19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58D30AE9" w14:textId="77777777" w:rsidR="00FA3D9C" w:rsidRDefault="0005415E" w:rsidP="004D235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FA3D9C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A3D9C" w:rsidRPr="00FA3D9C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33567BC4" w14:textId="63A36A5E" w:rsidR="00152D51" w:rsidRPr="000E0751" w:rsidRDefault="00152D51" w:rsidP="004D235F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FC0CE3" w:rsidRPr="000E0751">
              <w:rPr>
                <w:sz w:val="20"/>
                <w:szCs w:val="20"/>
              </w:rPr>
              <w:t xml:space="preserve">Полномочия </w:t>
            </w:r>
            <w:r w:rsidR="000C0A49" w:rsidRPr="000E0751">
              <w:rPr>
                <w:sz w:val="20"/>
                <w:szCs w:val="20"/>
              </w:rPr>
              <w:t xml:space="preserve">в части обеспечения реализации мер по развитию системы </w:t>
            </w:r>
            <w:r w:rsidR="0067721C" w:rsidRPr="0067721C">
              <w:rPr>
                <w:sz w:val="20"/>
                <w:szCs w:val="20"/>
              </w:rPr>
              <w:t>заготовки и переработки продукции дикоросов, в том числе общинам коренных малочисленных народов Севера,</w:t>
            </w:r>
            <w:r w:rsidR="00FC0CE3" w:rsidRPr="000E0751">
              <w:rPr>
                <w:sz w:val="20"/>
                <w:szCs w:val="20"/>
              </w:rPr>
              <w:t xml:space="preserve"> закрепленные в Положении о Департаменте промышленности автономного округа.</w:t>
            </w:r>
          </w:p>
          <w:p w14:paraId="17D6CFFE" w14:textId="77777777" w:rsidR="00152D51" w:rsidRPr="000E0751" w:rsidRDefault="00AF512D" w:rsidP="00BD4763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</w:t>
            </w:r>
            <w:r w:rsidR="00ED6DFB" w:rsidRPr="000E0751">
              <w:rPr>
                <w:sz w:val="20"/>
                <w:szCs w:val="20"/>
              </w:rPr>
              <w:t>. </w:t>
            </w:r>
            <w:r w:rsidR="00FC0CE3" w:rsidRPr="000E0751">
              <w:rPr>
                <w:sz w:val="20"/>
                <w:szCs w:val="20"/>
              </w:rPr>
              <w:t>Совершенствование порядка расчета и предоставления субсидии на развитие системы заготовки и переработки дикоросов, реализуемого в рамках государственной программы «Развитие агропромышленного комплекса».</w:t>
            </w:r>
          </w:p>
          <w:p w14:paraId="26F6092F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47CB159C" w14:textId="77777777" w:rsidR="00152D51" w:rsidRPr="000E07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FC0CE3" w:rsidRPr="000E0751">
              <w:rPr>
                <w:sz w:val="20"/>
                <w:szCs w:val="20"/>
              </w:rPr>
              <w:t>Постановление Губернатора автономного округа о внесении изменений в Положение о Департаменте промышленности автономного округа.</w:t>
            </w:r>
          </w:p>
          <w:p w14:paraId="5508CABA" w14:textId="77777777" w:rsidR="00152D51" w:rsidRPr="000E0751" w:rsidRDefault="00FC0CE3" w:rsidP="00FC0CE3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Постановление Правительства автономного округа о внесении изменений в государственную программу «Развитие агропромышленного комплекса».</w:t>
            </w:r>
          </w:p>
        </w:tc>
      </w:tr>
      <w:tr w:rsidR="00B30F36" w:rsidRPr="000E0751" w14:paraId="1464F7B6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7BF8F638" w14:textId="77777777" w:rsidR="00B30F36" w:rsidRPr="000E0751" w:rsidRDefault="00B30F36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7.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190AAFBE" w14:textId="77777777" w:rsidR="00B30F36" w:rsidRPr="000E0751" w:rsidRDefault="00B30F36" w:rsidP="0068443D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</w:t>
            </w:r>
            <w:r w:rsidR="0068443D">
              <w:rPr>
                <w:sz w:val="20"/>
                <w:szCs w:val="20"/>
              </w:rPr>
              <w:t>поддержки</w:t>
            </w:r>
            <w:r w:rsidR="00807318" w:rsidRPr="000E0751">
              <w:rPr>
                <w:sz w:val="20"/>
                <w:szCs w:val="20"/>
              </w:rPr>
              <w:t xml:space="preserve"> </w:t>
            </w:r>
            <w:r w:rsidR="00F00D60" w:rsidRPr="000E0751">
              <w:rPr>
                <w:sz w:val="20"/>
                <w:szCs w:val="20"/>
              </w:rPr>
              <w:t>национальны</w:t>
            </w:r>
            <w:r w:rsidR="0068443D">
              <w:rPr>
                <w:sz w:val="20"/>
                <w:szCs w:val="20"/>
              </w:rPr>
              <w:t>х</w:t>
            </w:r>
            <w:r w:rsidR="00F00D60" w:rsidRPr="000E0751">
              <w:rPr>
                <w:sz w:val="20"/>
                <w:szCs w:val="20"/>
              </w:rPr>
              <w:t xml:space="preserve"> общин</w:t>
            </w:r>
            <w:r w:rsidR="00807318" w:rsidRPr="000E0751">
              <w:rPr>
                <w:sz w:val="20"/>
                <w:szCs w:val="20"/>
              </w:rPr>
              <w:t>а</w:t>
            </w:r>
            <w:r w:rsidR="00F00D60" w:rsidRPr="000E0751">
              <w:rPr>
                <w:sz w:val="20"/>
                <w:szCs w:val="20"/>
              </w:rPr>
              <w:t xml:space="preserve"> и организаци</w:t>
            </w:r>
            <w:r w:rsidR="0068443D">
              <w:rPr>
                <w:sz w:val="20"/>
                <w:szCs w:val="20"/>
              </w:rPr>
              <w:t>й</w:t>
            </w:r>
            <w:r w:rsidR="00F00D60" w:rsidRPr="000E0751">
              <w:rPr>
                <w:sz w:val="20"/>
                <w:szCs w:val="20"/>
              </w:rPr>
              <w:t>, осуществляющи</w:t>
            </w:r>
            <w:r w:rsidR="0068443D">
              <w:rPr>
                <w:sz w:val="20"/>
                <w:szCs w:val="20"/>
              </w:rPr>
              <w:t>х</w:t>
            </w:r>
            <w:r w:rsidR="00F00D60" w:rsidRPr="000E0751">
              <w:rPr>
                <w:sz w:val="20"/>
                <w:szCs w:val="20"/>
              </w:rPr>
              <w:t xml:space="preserve"> традиционную хозяйственную деятельность и занимающихся традиционными промыслами </w:t>
            </w:r>
          </w:p>
        </w:tc>
        <w:tc>
          <w:tcPr>
            <w:tcW w:w="8222" w:type="dxa"/>
            <w:shd w:val="clear" w:color="auto" w:fill="FFFFFF"/>
          </w:tcPr>
          <w:p w14:paraId="4A04C6FE" w14:textId="77777777" w:rsidR="00807318" w:rsidRPr="000E0751" w:rsidRDefault="00807318" w:rsidP="0005097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3452D63E" w14:textId="77777777" w:rsidR="00FA3D9C" w:rsidRDefault="0005415E" w:rsidP="00050971">
            <w:pPr>
              <w:jc w:val="both"/>
              <w:rPr>
                <w:b/>
                <w:sz w:val="20"/>
                <w:szCs w:val="20"/>
              </w:rPr>
            </w:pPr>
            <w:r w:rsidRPr="00FA3D9C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A3D9C" w:rsidRPr="00FA3D9C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68F1C570" w14:textId="77777777" w:rsidR="00807318" w:rsidRPr="000E0751" w:rsidRDefault="001A6F84" w:rsidP="00050971">
            <w:pPr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316FB3" w:rsidRPr="000E0751">
              <w:rPr>
                <w:sz w:val="20"/>
                <w:szCs w:val="20"/>
              </w:rPr>
              <w:t>Полномочия в части поддержки национальных общин и организаций, осуществляющих традиционную хозяйственную деятельность и занимающихся традиционными промыслами коренных малочисленных народов Севера, закрепленные в Положении о Департаменте недропользования и природных ресурсов автономного округа.</w:t>
            </w:r>
          </w:p>
          <w:p w14:paraId="1E304D61" w14:textId="77777777" w:rsidR="00807318" w:rsidRPr="000E0751" w:rsidRDefault="001A6F84" w:rsidP="00050971">
            <w:pPr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</w:t>
            </w:r>
            <w:r w:rsidR="00316FB3" w:rsidRPr="000E0751">
              <w:rPr>
                <w:sz w:val="20"/>
                <w:szCs w:val="20"/>
              </w:rPr>
              <w:t>Мероприятие, обеспечивающие компенсацию части затрат на обучение управлением транспортными средствами (вездеходная техника, маломерные суда) гражданам из числа коренных малочисленных народов Севера, внесенное в государственную программу «Устойчивое развитие коренных малочисленных народов Севера», с выделением финансирования на реализацию указанного мероприятия.</w:t>
            </w:r>
          </w:p>
          <w:p w14:paraId="3E154719" w14:textId="35E09592" w:rsidR="00B964F4" w:rsidRPr="000E0751" w:rsidRDefault="00B964F4" w:rsidP="00050971">
            <w:pPr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</w:t>
            </w:r>
            <w:r w:rsidR="001A6F84" w:rsidRPr="000E0751">
              <w:rPr>
                <w:sz w:val="20"/>
                <w:szCs w:val="20"/>
              </w:rPr>
              <w:t>. </w:t>
            </w:r>
            <w:r w:rsidR="00316FB3" w:rsidRPr="000E0751">
              <w:rPr>
                <w:sz w:val="20"/>
                <w:szCs w:val="20"/>
              </w:rPr>
              <w:t>Контроль результативности мер поддержки</w:t>
            </w:r>
            <w:r w:rsidR="0068443D">
              <w:rPr>
                <w:sz w:val="20"/>
                <w:szCs w:val="20"/>
              </w:rPr>
              <w:t xml:space="preserve"> </w:t>
            </w:r>
            <w:r w:rsidR="002A4F27" w:rsidRPr="002A4F27">
              <w:rPr>
                <w:sz w:val="20"/>
                <w:szCs w:val="20"/>
              </w:rPr>
              <w:t xml:space="preserve">путем учета обученных представителей коренных малочисленных народов Севера в рамках показателя </w:t>
            </w:r>
            <w:r w:rsidR="002A4F27">
              <w:rPr>
                <w:sz w:val="20"/>
                <w:szCs w:val="20"/>
              </w:rPr>
              <w:t>«</w:t>
            </w:r>
            <w:r w:rsidR="00805E51" w:rsidRPr="00805E51">
              <w:rPr>
                <w:sz w:val="20"/>
                <w:szCs w:val="20"/>
              </w:rPr>
              <w:t>Количество пользователей территориями традиционного природопользования (человек)</w:t>
            </w:r>
            <w:r w:rsidR="00805E51">
              <w:rPr>
                <w:sz w:val="20"/>
                <w:szCs w:val="20"/>
              </w:rPr>
              <w:t>»</w:t>
            </w:r>
            <w:r w:rsidR="00805E51" w:rsidRPr="00805E51">
              <w:rPr>
                <w:sz w:val="20"/>
                <w:szCs w:val="20"/>
              </w:rPr>
              <w:t xml:space="preserve"> </w:t>
            </w:r>
            <w:r w:rsidR="00316FB3" w:rsidRPr="000E0751">
              <w:rPr>
                <w:sz w:val="20"/>
                <w:szCs w:val="20"/>
              </w:rPr>
              <w:t>в государственн</w:t>
            </w:r>
            <w:r w:rsidR="00AB107C">
              <w:rPr>
                <w:sz w:val="20"/>
                <w:szCs w:val="20"/>
              </w:rPr>
              <w:t>ой программе</w:t>
            </w:r>
            <w:r w:rsidR="00316FB3" w:rsidRPr="000E0751">
              <w:rPr>
                <w:sz w:val="20"/>
                <w:szCs w:val="20"/>
              </w:rPr>
              <w:t xml:space="preserve"> «Устойчивое развитие коренных малочисленных народов Севера».</w:t>
            </w:r>
          </w:p>
          <w:p w14:paraId="51556126" w14:textId="77777777" w:rsidR="00807318" w:rsidRPr="000E0751" w:rsidRDefault="00807318" w:rsidP="00050971">
            <w:pPr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537CCB31" w14:textId="77777777" w:rsidR="00807318" w:rsidRPr="000E0751" w:rsidRDefault="001A6F84" w:rsidP="00050971">
            <w:pPr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072D8A" w:rsidRPr="000E0751">
              <w:rPr>
                <w:sz w:val="20"/>
                <w:szCs w:val="20"/>
              </w:rPr>
              <w:t>Постановление Губернатора автономного округа о внесении изменений в Положение о Департаменте недропользования и природных ресурсов автономного округа.</w:t>
            </w:r>
          </w:p>
          <w:p w14:paraId="758BEF37" w14:textId="77777777" w:rsidR="00B30F36" w:rsidRPr="000E0751" w:rsidRDefault="00072D8A" w:rsidP="00072D8A">
            <w:pPr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Постановление Правительства автономного округа о внесении изменений в государственную программу «Устойчивое развитие коренных малочисленных народов Севера».</w:t>
            </w:r>
          </w:p>
        </w:tc>
      </w:tr>
      <w:tr w:rsidR="00152D51" w:rsidRPr="000E0751" w14:paraId="18434BF9" w14:textId="77777777" w:rsidTr="005C3A41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007FB5CC" w14:textId="77777777" w:rsidR="00152D51" w:rsidRPr="000E0751" w:rsidRDefault="00B30F36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8</w:t>
            </w:r>
            <w:r w:rsidR="00152D51" w:rsidRPr="000E0751"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3E6DFAD2" w14:textId="77777777" w:rsidR="00152D51" w:rsidRPr="000E0751" w:rsidRDefault="00152D51" w:rsidP="003E7A8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охраны окружающей среды</w:t>
            </w:r>
          </w:p>
        </w:tc>
        <w:tc>
          <w:tcPr>
            <w:tcW w:w="8222" w:type="dxa"/>
            <w:shd w:val="clear" w:color="auto" w:fill="FFFFFF"/>
          </w:tcPr>
          <w:p w14:paraId="1C3C2E79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4BCF9147" w14:textId="77777777" w:rsidR="00152D51" w:rsidRPr="000E0751" w:rsidRDefault="0005415E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FA3D9C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A3D9C" w:rsidRPr="00FA3D9C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  <w:r w:rsidR="00152D51" w:rsidRPr="000E0751">
              <w:rPr>
                <w:b/>
                <w:sz w:val="20"/>
                <w:szCs w:val="20"/>
              </w:rPr>
              <w:t xml:space="preserve">  </w:t>
            </w:r>
          </w:p>
          <w:p w14:paraId="750528E8" w14:textId="77777777" w:rsidR="00953670" w:rsidRPr="000E0751" w:rsidRDefault="00152D51" w:rsidP="00953670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Полномочия</w:t>
            </w:r>
            <w:r w:rsidR="00B30F36" w:rsidRPr="000E0751">
              <w:rPr>
                <w:sz w:val="20"/>
                <w:szCs w:val="20"/>
              </w:rPr>
              <w:t>,</w:t>
            </w:r>
            <w:r w:rsidR="00953670" w:rsidRPr="000E0751">
              <w:rPr>
                <w:sz w:val="20"/>
                <w:szCs w:val="20"/>
              </w:rPr>
              <w:t xml:space="preserve"> </w:t>
            </w:r>
            <w:r w:rsidR="00B30F36" w:rsidRPr="000E0751">
              <w:rPr>
                <w:sz w:val="20"/>
                <w:szCs w:val="20"/>
              </w:rPr>
              <w:t>обеспечивающие</w:t>
            </w:r>
            <w:r w:rsidR="0023230F" w:rsidRPr="000E0751">
              <w:rPr>
                <w:sz w:val="20"/>
                <w:szCs w:val="20"/>
              </w:rPr>
              <w:t xml:space="preserve"> </w:t>
            </w:r>
            <w:r w:rsidR="00B0391C" w:rsidRPr="000E0751">
              <w:rPr>
                <w:sz w:val="20"/>
                <w:szCs w:val="20"/>
              </w:rPr>
              <w:t>условия для участия коренных малочисленных народов Севера в мероприятиях по охране окружающей среды</w:t>
            </w:r>
            <w:r w:rsidRPr="000E0751">
              <w:rPr>
                <w:sz w:val="20"/>
                <w:szCs w:val="20"/>
              </w:rPr>
              <w:t xml:space="preserve">, закрепленные в Положении о Службе </w:t>
            </w:r>
            <w:r w:rsidRPr="000E0751">
              <w:rPr>
                <w:sz w:val="20"/>
                <w:szCs w:val="20"/>
              </w:rPr>
              <w:lastRenderedPageBreak/>
              <w:t>по контролю и надзору в сфере охраны окружающей среды, объектов животного мира и лесных отношений автономного округа</w:t>
            </w:r>
            <w:r w:rsidR="00D71B74" w:rsidRPr="000E0751">
              <w:rPr>
                <w:sz w:val="20"/>
                <w:szCs w:val="20"/>
              </w:rPr>
              <w:t>.</w:t>
            </w:r>
          </w:p>
          <w:p w14:paraId="61FF3D7F" w14:textId="77777777" w:rsidR="00152D51" w:rsidRPr="000E0751" w:rsidRDefault="0005415E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Подтверждающий</w:t>
            </w:r>
            <w:r w:rsidR="00152D51" w:rsidRPr="000E0751">
              <w:rPr>
                <w:b/>
                <w:sz w:val="20"/>
                <w:szCs w:val="20"/>
              </w:rPr>
              <w:t xml:space="preserve"> документ: </w:t>
            </w:r>
          </w:p>
          <w:p w14:paraId="17E71CA9" w14:textId="77777777" w:rsidR="00152D51" w:rsidRPr="000E0751" w:rsidRDefault="00152D51" w:rsidP="005C3A4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Постановление Правительства автономного округа о внесении изменений в Положение о Службе по контролю и надзору в сфере охраны окружающей среды, объектов животного мира и лесных отношений автономного округа</w:t>
            </w:r>
            <w:r w:rsidR="005C3A41" w:rsidRPr="000E0751">
              <w:rPr>
                <w:sz w:val="20"/>
                <w:szCs w:val="20"/>
              </w:rPr>
              <w:t>.</w:t>
            </w:r>
          </w:p>
        </w:tc>
      </w:tr>
      <w:tr w:rsidR="00C951F0" w:rsidRPr="000E0751" w14:paraId="4AB19A09" w14:textId="77777777" w:rsidTr="005C3A41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68C65B5B" w14:textId="77777777" w:rsidR="00C951F0" w:rsidRPr="000E0751" w:rsidRDefault="00B30F36" w:rsidP="00152D51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lastRenderedPageBreak/>
              <w:t>9</w:t>
            </w:r>
            <w:r w:rsidR="00C951F0" w:rsidRPr="000E0751"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1CABB257" w14:textId="77777777" w:rsidR="00C951F0" w:rsidRPr="000E0751" w:rsidRDefault="00C951F0" w:rsidP="006262AB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0E0751">
              <w:rPr>
                <w:sz w:val="20"/>
                <w:szCs w:val="20"/>
              </w:rPr>
              <w:t xml:space="preserve"> в сфере </w:t>
            </w:r>
            <w:r w:rsidR="00E53A82" w:rsidRPr="000E0751">
              <w:rPr>
                <w:sz w:val="20"/>
                <w:szCs w:val="20"/>
              </w:rPr>
              <w:t>развития физической</w:t>
            </w:r>
            <w:r w:rsidR="0023230F" w:rsidRPr="000E0751">
              <w:rPr>
                <w:sz w:val="20"/>
                <w:szCs w:val="20"/>
              </w:rPr>
              <w:t xml:space="preserve"> культуры и спорта </w:t>
            </w:r>
          </w:p>
        </w:tc>
        <w:tc>
          <w:tcPr>
            <w:tcW w:w="8222" w:type="dxa"/>
            <w:shd w:val="clear" w:color="auto" w:fill="FFFFFF"/>
          </w:tcPr>
          <w:p w14:paraId="01E565E3" w14:textId="77777777" w:rsidR="0023230F" w:rsidRPr="000E0751" w:rsidRDefault="0023230F" w:rsidP="0023230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5882645E" w14:textId="77777777" w:rsidR="00FA3D9C" w:rsidRDefault="0005415E" w:rsidP="0023230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FA3D9C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A3D9C" w:rsidRPr="00FA3D9C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1D515F1E" w14:textId="77777777" w:rsidR="007230AC" w:rsidRPr="000E0751" w:rsidRDefault="001715C8" w:rsidP="0023230F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3E7A81">
              <w:rPr>
                <w:sz w:val="20"/>
                <w:szCs w:val="20"/>
              </w:rPr>
              <w:t>Полномочия, обеспечивающие развитие</w:t>
            </w:r>
            <w:r w:rsidR="00CE3E1E" w:rsidRPr="000E0751">
              <w:rPr>
                <w:sz w:val="20"/>
                <w:szCs w:val="20"/>
              </w:rPr>
              <w:t xml:space="preserve"> физической культуры и спорта коренных спорта малочисленных народов Севера, закрепленные в Положении о Департаменте физической культуре и спорта автономного округа.</w:t>
            </w:r>
          </w:p>
          <w:p w14:paraId="55BABAC5" w14:textId="77777777" w:rsidR="0074009C" w:rsidRPr="000E0751" w:rsidRDefault="001715C8" w:rsidP="0023230F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2. </w:t>
            </w:r>
            <w:r w:rsidR="00CE3E1E" w:rsidRPr="000E0751">
              <w:rPr>
                <w:sz w:val="20"/>
                <w:szCs w:val="20"/>
              </w:rPr>
              <w:t>Мероприятия, обеспечивающие поддержку и развитие физической культуры и спорта коренных малочисленных народов Севера, внесенные в государственную программу «Устойчивое развитие коренных малочисленных народов Севера», с выделением финансирования на реализацию указанных мероприятий.</w:t>
            </w:r>
          </w:p>
          <w:p w14:paraId="779BEC3B" w14:textId="77777777" w:rsidR="007230AC" w:rsidRPr="000E0751" w:rsidRDefault="000C420F" w:rsidP="0023230F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3. </w:t>
            </w:r>
            <w:r w:rsidR="00CE3E1E" w:rsidRPr="000E0751">
              <w:rPr>
                <w:sz w:val="20"/>
                <w:szCs w:val="20"/>
              </w:rPr>
              <w:t>Контроль результативности мер поддержки путем включения показателя в государственную программу «Устойчивое развитие коренных малочисленных народов Севера».</w:t>
            </w:r>
          </w:p>
          <w:p w14:paraId="33C29D61" w14:textId="77777777" w:rsidR="00766E04" w:rsidRPr="000E0751" w:rsidRDefault="00766E04" w:rsidP="00766E04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 xml:space="preserve">Подтверждающие документы: </w:t>
            </w:r>
          </w:p>
          <w:p w14:paraId="4C1C5526" w14:textId="77777777" w:rsidR="00766E04" w:rsidRPr="000E0751" w:rsidRDefault="007D06E4" w:rsidP="00766E04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1. </w:t>
            </w:r>
            <w:r w:rsidR="000C420F" w:rsidRPr="000E0751">
              <w:rPr>
                <w:sz w:val="20"/>
                <w:szCs w:val="20"/>
              </w:rPr>
              <w:t>Постановление Губернатора автономного округа о внесении изменений в Положение о Департаменте физической культуре и спорта автономного округа.</w:t>
            </w:r>
          </w:p>
          <w:p w14:paraId="75FB7482" w14:textId="77777777" w:rsidR="0023230F" w:rsidRPr="000E0751" w:rsidRDefault="00766E04" w:rsidP="000C420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2.</w:t>
            </w:r>
            <w:r w:rsidR="000C420F" w:rsidRPr="000E0751">
              <w:rPr>
                <w:b/>
                <w:sz w:val="20"/>
                <w:szCs w:val="20"/>
              </w:rPr>
              <w:t> </w:t>
            </w:r>
            <w:r w:rsidR="000C420F" w:rsidRPr="000E0751">
              <w:rPr>
                <w:sz w:val="20"/>
                <w:szCs w:val="20"/>
              </w:rPr>
              <w:t>Постановление Правительства автономного округа о внесении изменений в государственную программу «Устойчивое развитие коренных малочисленных народов Севера».</w:t>
            </w:r>
          </w:p>
        </w:tc>
      </w:tr>
      <w:tr w:rsidR="00152D51" w:rsidRPr="000E0751" w14:paraId="08F93C61" w14:textId="77777777" w:rsidTr="00D16637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1A6F1A06" w14:textId="77777777" w:rsidR="00152D51" w:rsidRPr="000E0751" w:rsidRDefault="00B30F36" w:rsidP="00152D51">
            <w:pPr>
              <w:widowControl w:val="0"/>
              <w:jc w:val="center"/>
              <w:rPr>
                <w:rFonts w:eastAsia="Arial Unicode MS"/>
                <w:sz w:val="20"/>
                <w:szCs w:val="20"/>
              </w:rPr>
            </w:pPr>
            <w:r w:rsidRPr="000E0751">
              <w:rPr>
                <w:rFonts w:eastAsia="Arial Unicode MS"/>
                <w:sz w:val="20"/>
                <w:szCs w:val="20"/>
              </w:rPr>
              <w:t>10</w:t>
            </w:r>
            <w:r w:rsidR="00152D51" w:rsidRPr="000E0751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334607FC" w14:textId="77777777" w:rsidR="00152D51" w:rsidRPr="000E0751" w:rsidRDefault="00152D51" w:rsidP="00E949CE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 xml:space="preserve">Мероприятия </w:t>
            </w:r>
            <w:r w:rsidR="00E949CE" w:rsidRPr="000E0751">
              <w:rPr>
                <w:sz w:val="20"/>
                <w:szCs w:val="20"/>
              </w:rPr>
              <w:t xml:space="preserve">по совершенствованию </w:t>
            </w:r>
            <w:proofErr w:type="gramStart"/>
            <w:r w:rsidR="00E949CE" w:rsidRPr="000E0751">
              <w:rPr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="00E949CE" w:rsidRPr="000E0751">
              <w:rPr>
                <w:sz w:val="20"/>
                <w:szCs w:val="20"/>
              </w:rPr>
              <w:t xml:space="preserve"> в сфере информационных технологий и цифрового развития</w:t>
            </w:r>
          </w:p>
        </w:tc>
        <w:tc>
          <w:tcPr>
            <w:tcW w:w="8222" w:type="dxa"/>
            <w:shd w:val="clear" w:color="auto" w:fill="FFFFFF"/>
          </w:tcPr>
          <w:p w14:paraId="715FA506" w14:textId="77777777" w:rsidR="006074F1" w:rsidRPr="006074F1" w:rsidRDefault="006074F1" w:rsidP="006074F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074F1">
              <w:rPr>
                <w:b/>
                <w:sz w:val="20"/>
                <w:szCs w:val="20"/>
              </w:rPr>
              <w:t>Требования:</w:t>
            </w:r>
          </w:p>
          <w:p w14:paraId="7D4ADCEC" w14:textId="77777777" w:rsidR="006074F1" w:rsidRPr="006074F1" w:rsidRDefault="006074F1" w:rsidP="006074F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074F1">
              <w:rPr>
                <w:b/>
                <w:sz w:val="20"/>
                <w:szCs w:val="20"/>
              </w:rPr>
              <w:t xml:space="preserve">Мероприятия по совершенствованию системы должны включать:  </w:t>
            </w:r>
          </w:p>
          <w:p w14:paraId="3C0A52C7" w14:textId="77777777" w:rsidR="006074F1" w:rsidRPr="006074F1" w:rsidRDefault="006074F1" w:rsidP="006074F1">
            <w:pPr>
              <w:widowControl w:val="0"/>
              <w:jc w:val="both"/>
              <w:rPr>
                <w:sz w:val="20"/>
                <w:szCs w:val="20"/>
              </w:rPr>
            </w:pPr>
            <w:r w:rsidRPr="006074F1">
              <w:rPr>
                <w:sz w:val="20"/>
                <w:szCs w:val="20"/>
              </w:rPr>
              <w:t xml:space="preserve">1. Полномочия, обеспечивающие повышение компьютерной и цифровой грамотности, в том числе для представителей коренных малочисленных народов Севера, закрепленные в Положении о Департаменте информационных технологий и цифрового развития автономного округа. </w:t>
            </w:r>
          </w:p>
          <w:p w14:paraId="73167EAC" w14:textId="77777777" w:rsidR="006074F1" w:rsidRPr="006074F1" w:rsidRDefault="006074F1" w:rsidP="006074F1">
            <w:pPr>
              <w:widowControl w:val="0"/>
              <w:jc w:val="both"/>
              <w:rPr>
                <w:sz w:val="20"/>
                <w:szCs w:val="20"/>
              </w:rPr>
            </w:pPr>
            <w:r w:rsidRPr="006074F1">
              <w:rPr>
                <w:sz w:val="20"/>
                <w:szCs w:val="20"/>
              </w:rPr>
              <w:t>2. Совершенствование мероприятия по созданию условий для повышения цифровой грамотности жителей автономного округа, в том числе для представителей коренных малочисленных народов Севера, реализуемого в рамках государственной программы «Цифровое развитие Ханты-Мансийского автономного округа – Югры».</w:t>
            </w:r>
          </w:p>
          <w:p w14:paraId="41067948" w14:textId="4C0814E9" w:rsidR="006074F1" w:rsidRPr="006074F1" w:rsidRDefault="006074F1" w:rsidP="006074F1">
            <w:pPr>
              <w:widowControl w:val="0"/>
              <w:jc w:val="both"/>
              <w:rPr>
                <w:sz w:val="20"/>
                <w:szCs w:val="20"/>
              </w:rPr>
            </w:pPr>
            <w:r w:rsidRPr="006074F1">
              <w:rPr>
                <w:sz w:val="20"/>
                <w:szCs w:val="20"/>
              </w:rPr>
              <w:t xml:space="preserve">3. Контроль результативности мер поддержки путем учета обученных представителей коренных малочисленных народов Севера в рамках показателя «Количество граждан, прошедших </w:t>
            </w:r>
            <w:proofErr w:type="gramStart"/>
            <w:r w:rsidRPr="006074F1">
              <w:rPr>
                <w:sz w:val="20"/>
                <w:szCs w:val="20"/>
              </w:rPr>
              <w:t>обучение по</w:t>
            </w:r>
            <w:proofErr w:type="gramEnd"/>
            <w:r w:rsidRPr="006074F1">
              <w:rPr>
                <w:sz w:val="20"/>
                <w:szCs w:val="20"/>
              </w:rPr>
              <w:t xml:space="preserve"> ключевым компетенциям цифровой экономики, человек» государственной программы «Цифровое развитие Ханты-Мансийского автономного </w:t>
            </w:r>
            <w:r>
              <w:rPr>
                <w:sz w:val="20"/>
                <w:szCs w:val="20"/>
              </w:rPr>
              <w:br/>
            </w:r>
            <w:r w:rsidRPr="006074F1">
              <w:rPr>
                <w:sz w:val="20"/>
                <w:szCs w:val="20"/>
              </w:rPr>
              <w:t>округа – Югры».</w:t>
            </w:r>
          </w:p>
          <w:p w14:paraId="30678F1B" w14:textId="77777777" w:rsidR="006074F1" w:rsidRPr="006074F1" w:rsidRDefault="006074F1" w:rsidP="006074F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074F1">
              <w:rPr>
                <w:b/>
                <w:sz w:val="20"/>
                <w:szCs w:val="20"/>
              </w:rPr>
              <w:t>Подтверждающие документы:</w:t>
            </w:r>
          </w:p>
          <w:p w14:paraId="0FE9D162" w14:textId="77777777" w:rsidR="006074F1" w:rsidRPr="006074F1" w:rsidRDefault="006074F1" w:rsidP="006074F1">
            <w:pPr>
              <w:widowControl w:val="0"/>
              <w:jc w:val="both"/>
              <w:rPr>
                <w:sz w:val="20"/>
                <w:szCs w:val="20"/>
              </w:rPr>
            </w:pPr>
            <w:r w:rsidRPr="006074F1">
              <w:rPr>
                <w:sz w:val="20"/>
                <w:szCs w:val="20"/>
              </w:rPr>
              <w:t>1. Постановление Губернатора автономного округа о внесении изменений в Положение о Департаменте информационных технологий и цифрового развития автономного округа.</w:t>
            </w:r>
          </w:p>
          <w:p w14:paraId="70D726D2" w14:textId="29375D6E" w:rsidR="00152D51" w:rsidRPr="000E0751" w:rsidRDefault="006074F1" w:rsidP="006074F1">
            <w:pPr>
              <w:widowControl w:val="0"/>
              <w:jc w:val="both"/>
              <w:rPr>
                <w:sz w:val="20"/>
                <w:szCs w:val="20"/>
              </w:rPr>
            </w:pPr>
            <w:r w:rsidRPr="006074F1">
              <w:rPr>
                <w:sz w:val="20"/>
                <w:szCs w:val="20"/>
              </w:rPr>
              <w:lastRenderedPageBreak/>
              <w:t>2. Постановление Правительства автономного округа о внесении изменений в государственную программу «Цифровое развитие Ханты-Мансийс</w:t>
            </w:r>
            <w:r>
              <w:rPr>
                <w:sz w:val="20"/>
                <w:szCs w:val="20"/>
              </w:rPr>
              <w:t xml:space="preserve">кого автономного </w:t>
            </w:r>
            <w:r>
              <w:rPr>
                <w:sz w:val="20"/>
                <w:szCs w:val="20"/>
              </w:rPr>
              <w:br/>
              <w:t>округа – Югры»</w:t>
            </w:r>
          </w:p>
        </w:tc>
      </w:tr>
      <w:tr w:rsidR="00152D51" w:rsidRPr="000E0751" w14:paraId="30FAFF42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5C8E12E7" w14:textId="77777777" w:rsidR="00152D51" w:rsidRPr="000E0751" w:rsidRDefault="00152D51" w:rsidP="00150383">
            <w:pPr>
              <w:widowControl w:val="0"/>
              <w:jc w:val="center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lastRenderedPageBreak/>
              <w:t>1</w:t>
            </w:r>
            <w:r w:rsidR="00150383" w:rsidRPr="000E0751">
              <w:rPr>
                <w:sz w:val="20"/>
                <w:szCs w:val="20"/>
              </w:rPr>
              <w:t>1</w:t>
            </w:r>
            <w:r w:rsidRPr="000E0751"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51781490" w14:textId="77777777" w:rsidR="00152D51" w:rsidRPr="000E0751" w:rsidRDefault="00152D51" w:rsidP="00563543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Мероприятия по совершенствованию системы мер в части нормативно</w:t>
            </w:r>
            <w:r w:rsidR="00401765">
              <w:rPr>
                <w:sz w:val="20"/>
                <w:szCs w:val="20"/>
              </w:rPr>
              <w:t>го</w:t>
            </w:r>
            <w:r w:rsidR="0006420E">
              <w:rPr>
                <w:sz w:val="20"/>
                <w:szCs w:val="20"/>
              </w:rPr>
              <w:t xml:space="preserve"> </w:t>
            </w:r>
            <w:r w:rsidRPr="000E0751">
              <w:rPr>
                <w:sz w:val="20"/>
                <w:szCs w:val="20"/>
              </w:rPr>
              <w:t>правового обеспечения по защите прав коренных малочисленных народов Севера</w:t>
            </w:r>
          </w:p>
        </w:tc>
        <w:tc>
          <w:tcPr>
            <w:tcW w:w="8222" w:type="dxa"/>
            <w:shd w:val="clear" w:color="auto" w:fill="FFFFFF"/>
          </w:tcPr>
          <w:p w14:paraId="06B9C0B1" w14:textId="77777777" w:rsidR="00152D51" w:rsidRPr="000E0751" w:rsidRDefault="00152D51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Требования:</w:t>
            </w:r>
          </w:p>
          <w:p w14:paraId="1F21FAC1" w14:textId="77777777" w:rsidR="00F77673" w:rsidRDefault="0005415E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F77673">
              <w:rPr>
                <w:b/>
                <w:sz w:val="20"/>
                <w:szCs w:val="20"/>
              </w:rPr>
              <w:t>Мер</w:t>
            </w:r>
            <w:r>
              <w:rPr>
                <w:b/>
                <w:sz w:val="20"/>
                <w:szCs w:val="20"/>
              </w:rPr>
              <w:t>оприятия</w:t>
            </w:r>
            <w:r w:rsidR="00F77673" w:rsidRPr="00F77673">
              <w:rPr>
                <w:b/>
                <w:sz w:val="20"/>
                <w:szCs w:val="20"/>
              </w:rPr>
              <w:t xml:space="preserve"> по совершенствованию системы должны включать:  </w:t>
            </w:r>
          </w:p>
          <w:p w14:paraId="759D7748" w14:textId="498AC57E" w:rsidR="00152D51" w:rsidRPr="000E0751" w:rsidRDefault="00962B50" w:rsidP="00152D5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152D51" w:rsidRPr="000E0751">
              <w:rPr>
                <w:sz w:val="20"/>
                <w:szCs w:val="20"/>
              </w:rPr>
              <w:t xml:space="preserve">Актуализированные </w:t>
            </w:r>
            <w:r w:rsidR="00A904A0">
              <w:rPr>
                <w:sz w:val="20"/>
                <w:szCs w:val="20"/>
              </w:rPr>
              <w:t>нормативно</w:t>
            </w:r>
            <w:r w:rsidR="00FA18BA">
              <w:rPr>
                <w:sz w:val="20"/>
                <w:szCs w:val="20"/>
              </w:rPr>
              <w:t>-</w:t>
            </w:r>
            <w:r w:rsidR="00A904A0">
              <w:rPr>
                <w:sz w:val="20"/>
                <w:szCs w:val="20"/>
              </w:rPr>
              <w:t>правовы</w:t>
            </w:r>
            <w:r w:rsidR="008D04E0">
              <w:rPr>
                <w:sz w:val="20"/>
                <w:szCs w:val="20"/>
              </w:rPr>
              <w:t>е</w:t>
            </w:r>
            <w:r w:rsidR="00A904A0">
              <w:rPr>
                <w:sz w:val="20"/>
                <w:szCs w:val="20"/>
              </w:rPr>
              <w:t xml:space="preserve"> акт</w:t>
            </w:r>
            <w:r w:rsidR="008D04E0">
              <w:rPr>
                <w:sz w:val="20"/>
                <w:szCs w:val="20"/>
              </w:rPr>
              <w:t>ы</w:t>
            </w:r>
            <w:r w:rsidR="00A904A0">
              <w:rPr>
                <w:sz w:val="20"/>
                <w:szCs w:val="20"/>
              </w:rPr>
              <w:t xml:space="preserve"> </w:t>
            </w:r>
            <w:r w:rsidR="00152D51" w:rsidRPr="000E0751">
              <w:rPr>
                <w:sz w:val="20"/>
                <w:szCs w:val="20"/>
              </w:rPr>
              <w:t xml:space="preserve">регионального </w:t>
            </w:r>
            <w:r w:rsidR="00C03832" w:rsidRPr="000E0751">
              <w:rPr>
                <w:sz w:val="20"/>
                <w:szCs w:val="20"/>
              </w:rPr>
              <w:t xml:space="preserve">и муниципального </w:t>
            </w:r>
            <w:r w:rsidR="00152D51" w:rsidRPr="000E0751">
              <w:rPr>
                <w:sz w:val="20"/>
                <w:szCs w:val="20"/>
              </w:rPr>
              <w:t>уровня (с последующей актуализацией в установленном порядке):</w:t>
            </w:r>
          </w:p>
          <w:p w14:paraId="34F5F5B3" w14:textId="585A0EA1" w:rsidR="00152D51" w:rsidRDefault="00152D51" w:rsidP="00152D51">
            <w:pPr>
              <w:widowControl w:val="0"/>
              <w:jc w:val="both"/>
              <w:rPr>
                <w:sz w:val="20"/>
                <w:szCs w:val="20"/>
              </w:rPr>
            </w:pPr>
            <w:r w:rsidRPr="000E0751">
              <w:rPr>
                <w:sz w:val="20"/>
                <w:szCs w:val="20"/>
              </w:rPr>
              <w:t>1.</w:t>
            </w:r>
            <w:r w:rsidR="00962B50">
              <w:rPr>
                <w:sz w:val="20"/>
                <w:szCs w:val="20"/>
              </w:rPr>
              <w:t>1.</w:t>
            </w:r>
            <w:r w:rsidR="00C4704B" w:rsidRPr="000E0751">
              <w:rPr>
                <w:sz w:val="20"/>
                <w:szCs w:val="20"/>
              </w:rPr>
              <w:t> </w:t>
            </w:r>
            <w:r w:rsidRPr="000E0751">
              <w:rPr>
                <w:sz w:val="20"/>
                <w:szCs w:val="20"/>
              </w:rPr>
              <w:t>Концепция устойчивого развития коренных малочисленных народов</w:t>
            </w:r>
            <w:r w:rsidR="004E0C68" w:rsidRPr="000E0751">
              <w:rPr>
                <w:sz w:val="20"/>
                <w:szCs w:val="20"/>
              </w:rPr>
              <w:t xml:space="preserve"> </w:t>
            </w:r>
            <w:r w:rsidR="00A904A0" w:rsidRPr="00A904A0">
              <w:rPr>
                <w:sz w:val="20"/>
                <w:szCs w:val="20"/>
              </w:rPr>
              <w:t>Ханты-М</w:t>
            </w:r>
            <w:r w:rsidR="00A904A0">
              <w:rPr>
                <w:sz w:val="20"/>
                <w:szCs w:val="20"/>
              </w:rPr>
              <w:t xml:space="preserve">ансийского автономного округа – </w:t>
            </w:r>
            <w:r w:rsidR="00A904A0" w:rsidRPr="00A904A0">
              <w:rPr>
                <w:sz w:val="20"/>
                <w:szCs w:val="20"/>
              </w:rPr>
              <w:t>Югры</w:t>
            </w:r>
            <w:r w:rsidR="00FA18BA">
              <w:rPr>
                <w:sz w:val="20"/>
                <w:szCs w:val="20"/>
              </w:rPr>
              <w:t>, утвержденная постановлением Правительства автономного округа</w:t>
            </w:r>
            <w:r w:rsidR="00962B50">
              <w:rPr>
                <w:sz w:val="20"/>
                <w:szCs w:val="20"/>
              </w:rPr>
              <w:t>,</w:t>
            </w:r>
            <w:r w:rsidR="00962B50" w:rsidRPr="000E0751">
              <w:rPr>
                <w:sz w:val="20"/>
                <w:szCs w:val="20"/>
              </w:rPr>
              <w:t xml:space="preserve"> закрепляющ</w:t>
            </w:r>
            <w:r w:rsidR="00962B50">
              <w:rPr>
                <w:sz w:val="20"/>
                <w:szCs w:val="20"/>
              </w:rPr>
              <w:t>ая</w:t>
            </w:r>
            <w:r w:rsidR="00962B50" w:rsidRPr="000E0751">
              <w:rPr>
                <w:sz w:val="20"/>
                <w:szCs w:val="20"/>
              </w:rPr>
              <w:t xml:space="preserve"> приоритетные направления устойчивого развития коренных малочисленных народов</w:t>
            </w:r>
            <w:r w:rsidR="008D04E0">
              <w:rPr>
                <w:sz w:val="20"/>
                <w:szCs w:val="20"/>
              </w:rPr>
              <w:t>.</w:t>
            </w:r>
          </w:p>
          <w:p w14:paraId="5ADFA745" w14:textId="77777777" w:rsidR="00FC3A5F" w:rsidRPr="000E0751" w:rsidRDefault="00962B50" w:rsidP="00152D5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="00FC3A5F">
              <w:rPr>
                <w:sz w:val="20"/>
                <w:szCs w:val="20"/>
              </w:rPr>
              <w:t xml:space="preserve"> </w:t>
            </w:r>
            <w:r w:rsidR="00FA18BA">
              <w:rPr>
                <w:sz w:val="20"/>
                <w:szCs w:val="20"/>
              </w:rPr>
              <w:t>Г</w:t>
            </w:r>
            <w:r w:rsidR="00C2091F">
              <w:rPr>
                <w:sz w:val="20"/>
                <w:szCs w:val="20"/>
              </w:rPr>
              <w:t xml:space="preserve">осударственная программа </w:t>
            </w:r>
            <w:r w:rsidR="00C2091F" w:rsidRPr="00C2091F">
              <w:rPr>
                <w:sz w:val="20"/>
                <w:szCs w:val="20"/>
              </w:rPr>
              <w:t>автономного округа «Устойчивое развитие коренных малочисленных народов Севера»</w:t>
            </w:r>
            <w:r w:rsidR="00FA18BA">
              <w:rPr>
                <w:sz w:val="20"/>
                <w:szCs w:val="20"/>
              </w:rPr>
              <w:t>,</w:t>
            </w:r>
            <w:r w:rsidR="00FA18BA">
              <w:t xml:space="preserve"> </w:t>
            </w:r>
            <w:r w:rsidR="00FA18BA" w:rsidRPr="00FA18BA">
              <w:rPr>
                <w:sz w:val="20"/>
                <w:szCs w:val="20"/>
              </w:rPr>
              <w:t>утвержденная постановлением Правительства автономного округа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962B50">
              <w:rPr>
                <w:sz w:val="20"/>
                <w:szCs w:val="20"/>
              </w:rPr>
              <w:t>закрепляющая приоритетные направления устойчивого развития коренных малочисленных народов</w:t>
            </w:r>
            <w:r w:rsidR="00C2091F">
              <w:rPr>
                <w:sz w:val="20"/>
                <w:szCs w:val="20"/>
              </w:rPr>
              <w:t>.</w:t>
            </w:r>
          </w:p>
          <w:p w14:paraId="5120FAB3" w14:textId="77777777" w:rsidR="00C67484" w:rsidRDefault="00962B50" w:rsidP="005539A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A18BA">
              <w:rPr>
                <w:sz w:val="20"/>
                <w:szCs w:val="20"/>
              </w:rPr>
              <w:t>3</w:t>
            </w:r>
            <w:r w:rsidR="00152D51" w:rsidRPr="000E0751">
              <w:rPr>
                <w:sz w:val="20"/>
                <w:szCs w:val="20"/>
              </w:rPr>
              <w:t>.</w:t>
            </w:r>
            <w:r w:rsidR="00C4704B" w:rsidRPr="000E0751">
              <w:rPr>
                <w:sz w:val="20"/>
                <w:szCs w:val="20"/>
              </w:rPr>
              <w:t> </w:t>
            </w:r>
            <w:r w:rsidR="00C67484" w:rsidRPr="000E0751">
              <w:rPr>
                <w:sz w:val="20"/>
                <w:szCs w:val="20"/>
              </w:rPr>
              <w:t>Состав</w:t>
            </w:r>
            <w:r w:rsidR="00FA18BA">
              <w:rPr>
                <w:sz w:val="20"/>
                <w:szCs w:val="20"/>
              </w:rPr>
              <w:t>ы</w:t>
            </w:r>
            <w:r w:rsidR="00C67484" w:rsidRPr="000E0751">
              <w:rPr>
                <w:sz w:val="20"/>
                <w:szCs w:val="20"/>
              </w:rPr>
              <w:t xml:space="preserve"> общественных советов при исполнительных органах государственной власти автономного округа</w:t>
            </w:r>
            <w:r w:rsidR="009739F5">
              <w:rPr>
                <w:sz w:val="20"/>
                <w:szCs w:val="20"/>
              </w:rPr>
              <w:t xml:space="preserve"> (Департамент здравоохранения автономного округа, </w:t>
            </w:r>
            <w:r w:rsidR="004A6781">
              <w:rPr>
                <w:sz w:val="20"/>
                <w:szCs w:val="20"/>
              </w:rPr>
              <w:t>Департамент промышленности автономного округа</w:t>
            </w:r>
            <w:r w:rsidR="00C67484" w:rsidRPr="000E0751">
              <w:rPr>
                <w:sz w:val="20"/>
                <w:szCs w:val="20"/>
              </w:rPr>
              <w:t xml:space="preserve">, </w:t>
            </w:r>
            <w:r w:rsidR="004A6781">
              <w:rPr>
                <w:sz w:val="20"/>
                <w:szCs w:val="20"/>
              </w:rPr>
              <w:t xml:space="preserve">Департамент социального развития автономного округа, Департамент информационных технологий и цифрового развития автономного округа, Департамент физической культуры и спорта автономного округа, </w:t>
            </w:r>
            <w:r w:rsidR="004079DA">
              <w:rPr>
                <w:sz w:val="20"/>
                <w:szCs w:val="20"/>
              </w:rPr>
              <w:t xml:space="preserve">Ветеринарная служба автономного округа), </w:t>
            </w:r>
            <w:r w:rsidR="0005415E" w:rsidRPr="000E0751">
              <w:rPr>
                <w:sz w:val="20"/>
                <w:szCs w:val="20"/>
              </w:rPr>
              <w:t>включающие</w:t>
            </w:r>
            <w:r w:rsidR="00C67484" w:rsidRPr="000E0751">
              <w:rPr>
                <w:sz w:val="20"/>
                <w:szCs w:val="20"/>
              </w:rPr>
              <w:t xml:space="preserve"> представителей общественных организаций коренных малочисленных народов Севера. </w:t>
            </w:r>
          </w:p>
          <w:p w14:paraId="793E8FCC" w14:textId="4E24142C" w:rsidR="00DC711C" w:rsidRDefault="00962B50" w:rsidP="005539A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A18BA">
              <w:rPr>
                <w:sz w:val="20"/>
                <w:szCs w:val="20"/>
              </w:rPr>
              <w:t>4</w:t>
            </w:r>
            <w:r w:rsidR="00DC711C">
              <w:rPr>
                <w:sz w:val="20"/>
                <w:szCs w:val="20"/>
              </w:rPr>
              <w:t xml:space="preserve">. </w:t>
            </w:r>
            <w:r w:rsidR="00DC711C" w:rsidRPr="00DC711C">
              <w:rPr>
                <w:sz w:val="20"/>
                <w:szCs w:val="20"/>
              </w:rPr>
              <w:t>Состав</w:t>
            </w:r>
            <w:r w:rsidR="00FA18BA">
              <w:rPr>
                <w:sz w:val="20"/>
                <w:szCs w:val="20"/>
              </w:rPr>
              <w:t>ы</w:t>
            </w:r>
            <w:r w:rsidR="00DC711C" w:rsidRPr="00DC711C">
              <w:rPr>
                <w:sz w:val="20"/>
                <w:szCs w:val="20"/>
              </w:rPr>
              <w:t xml:space="preserve"> общественных советов </w:t>
            </w:r>
            <w:r w:rsidR="00DC711C">
              <w:rPr>
                <w:sz w:val="20"/>
                <w:szCs w:val="20"/>
              </w:rPr>
              <w:t>муниципальных районов</w:t>
            </w:r>
            <w:r w:rsidR="00DC711C" w:rsidRPr="00DC711C">
              <w:rPr>
                <w:sz w:val="20"/>
                <w:szCs w:val="20"/>
              </w:rPr>
              <w:t xml:space="preserve"> автономного округа (</w:t>
            </w:r>
            <w:r w:rsidR="001C1F50">
              <w:rPr>
                <w:sz w:val="20"/>
                <w:szCs w:val="20"/>
              </w:rPr>
              <w:t>Кондинский район, Октябрьский район, Сургутский район, Ханты-Мансийский район</w:t>
            </w:r>
            <w:r w:rsidR="00DC711C" w:rsidRPr="00DC711C">
              <w:rPr>
                <w:sz w:val="20"/>
                <w:szCs w:val="20"/>
              </w:rPr>
              <w:t>), включающи</w:t>
            </w:r>
            <w:r w:rsidR="00730108">
              <w:rPr>
                <w:sz w:val="20"/>
                <w:szCs w:val="20"/>
              </w:rPr>
              <w:t>е</w:t>
            </w:r>
            <w:r w:rsidR="00DC711C" w:rsidRPr="00DC711C">
              <w:rPr>
                <w:sz w:val="20"/>
                <w:szCs w:val="20"/>
              </w:rPr>
              <w:t xml:space="preserve"> представителей общественных организаций коренных малочисленных народов Севера.</w:t>
            </w:r>
          </w:p>
          <w:p w14:paraId="701F7F17" w14:textId="77777777" w:rsidR="00152D51" w:rsidRPr="000E0751" w:rsidRDefault="00962B50" w:rsidP="005539A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Утвержденная м</w:t>
            </w:r>
            <w:r w:rsidR="00C67484">
              <w:rPr>
                <w:sz w:val="20"/>
                <w:szCs w:val="20"/>
              </w:rPr>
              <w:t>одельная муниципальная программа «</w:t>
            </w:r>
            <w:r w:rsidR="009A4BD4">
              <w:rPr>
                <w:sz w:val="20"/>
                <w:szCs w:val="20"/>
              </w:rPr>
              <w:t>У</w:t>
            </w:r>
            <w:r w:rsidR="00C67484">
              <w:rPr>
                <w:sz w:val="20"/>
                <w:szCs w:val="20"/>
              </w:rPr>
              <w:t>стойчивое развитие коренных малочисленных народов Севера», закрепляющая у</w:t>
            </w:r>
            <w:r w:rsidR="00C67484" w:rsidRPr="000E0751">
              <w:rPr>
                <w:sz w:val="20"/>
                <w:szCs w:val="20"/>
              </w:rPr>
              <w:t xml:space="preserve">нифицированные типовые программные мероприятия всех основных направлений деятельности для </w:t>
            </w:r>
            <w:r w:rsidR="00401765">
              <w:rPr>
                <w:sz w:val="20"/>
                <w:szCs w:val="20"/>
              </w:rPr>
              <w:t>осуществления</w:t>
            </w:r>
            <w:r w:rsidR="00C67484" w:rsidRPr="000E0751">
              <w:rPr>
                <w:sz w:val="20"/>
                <w:szCs w:val="20"/>
              </w:rPr>
              <w:t xml:space="preserve"> полномочий</w:t>
            </w:r>
            <w:r w:rsidR="00401765">
              <w:rPr>
                <w:sz w:val="20"/>
                <w:szCs w:val="20"/>
              </w:rPr>
              <w:t xml:space="preserve"> </w:t>
            </w:r>
            <w:r w:rsidR="00C67484" w:rsidRPr="000E0751">
              <w:rPr>
                <w:sz w:val="20"/>
                <w:szCs w:val="20"/>
              </w:rPr>
              <w:t>муниципальны</w:t>
            </w:r>
            <w:r w:rsidR="00401765">
              <w:rPr>
                <w:sz w:val="20"/>
                <w:szCs w:val="20"/>
              </w:rPr>
              <w:t>х</w:t>
            </w:r>
            <w:r w:rsidR="00C67484" w:rsidRPr="000E0751">
              <w:rPr>
                <w:sz w:val="20"/>
                <w:szCs w:val="20"/>
              </w:rPr>
              <w:t xml:space="preserve"> район</w:t>
            </w:r>
            <w:r w:rsidR="00401765">
              <w:rPr>
                <w:sz w:val="20"/>
                <w:szCs w:val="20"/>
              </w:rPr>
              <w:t>ов</w:t>
            </w:r>
            <w:r w:rsidR="00C67484" w:rsidRPr="000E0751">
              <w:rPr>
                <w:sz w:val="20"/>
                <w:szCs w:val="20"/>
              </w:rPr>
              <w:t xml:space="preserve"> в части </w:t>
            </w:r>
            <w:r w:rsidR="00401765">
              <w:rPr>
                <w:sz w:val="20"/>
                <w:szCs w:val="20"/>
              </w:rPr>
              <w:t xml:space="preserve">реализации </w:t>
            </w:r>
            <w:r w:rsidR="00C67484" w:rsidRPr="000E0751">
              <w:rPr>
                <w:sz w:val="20"/>
                <w:szCs w:val="20"/>
              </w:rPr>
              <w:t>прав коренных малочисленных народов Севера.</w:t>
            </w:r>
          </w:p>
          <w:p w14:paraId="035B8A79" w14:textId="77777777" w:rsidR="00A10A46" w:rsidRDefault="00A10A46" w:rsidP="00A10A46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E0751">
              <w:rPr>
                <w:b/>
                <w:sz w:val="20"/>
                <w:szCs w:val="20"/>
              </w:rPr>
              <w:t>Подтверждающие документы:</w:t>
            </w:r>
          </w:p>
          <w:p w14:paraId="69DBF3D6" w14:textId="77777777" w:rsidR="00BD07EE" w:rsidRDefault="00B31D60" w:rsidP="00BD07E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</w:t>
            </w:r>
            <w:r w:rsidR="00BD07EE" w:rsidRPr="00BD07EE">
              <w:rPr>
                <w:sz w:val="20"/>
                <w:szCs w:val="20"/>
              </w:rPr>
              <w:t>Постановление Правительства автономного округа «О внесении изменений в постановление Правительства Ханты-Мансийского автономно</w:t>
            </w:r>
            <w:r w:rsidR="00BD07EE">
              <w:rPr>
                <w:sz w:val="20"/>
                <w:szCs w:val="20"/>
              </w:rPr>
              <w:t xml:space="preserve">го округа – Югры от 27.05.2011 </w:t>
            </w:r>
            <w:r w:rsidR="00BD07EE" w:rsidRPr="00BD07EE">
              <w:rPr>
                <w:sz w:val="20"/>
                <w:szCs w:val="20"/>
              </w:rPr>
              <w:t>№ 183-п «О Концепции устойчивого развития коренных малочисленных народов Севера Ханты-М</w:t>
            </w:r>
            <w:r w:rsidR="00BD07EE">
              <w:rPr>
                <w:sz w:val="20"/>
                <w:szCs w:val="20"/>
              </w:rPr>
              <w:t xml:space="preserve">ансийского автономного округа – </w:t>
            </w:r>
            <w:r w:rsidR="00BD07EE" w:rsidRPr="00BD07EE">
              <w:rPr>
                <w:sz w:val="20"/>
                <w:szCs w:val="20"/>
              </w:rPr>
              <w:t>Югры»</w:t>
            </w:r>
            <w:r w:rsidR="00BD07EE">
              <w:rPr>
                <w:sz w:val="20"/>
                <w:szCs w:val="20"/>
              </w:rPr>
              <w:t>.</w:t>
            </w:r>
          </w:p>
          <w:p w14:paraId="36263534" w14:textId="77777777" w:rsidR="00A10A46" w:rsidRDefault="00C2091F" w:rsidP="00BD07E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Постановление Правительства автономного округа «О внесение изменений в п</w:t>
            </w:r>
            <w:r w:rsidRPr="00C07C6C">
              <w:rPr>
                <w:sz w:val="20"/>
                <w:szCs w:val="20"/>
              </w:rPr>
              <w:t xml:space="preserve">остановление Правительства автономного округа </w:t>
            </w:r>
            <w:r>
              <w:rPr>
                <w:sz w:val="20"/>
                <w:szCs w:val="20"/>
              </w:rPr>
              <w:t>от 05.10.2018 № 350-п «О государственной программе Ханты-Мансийского автономного округа «Устойчивое развитие коренных малочисленных народов Севера»</w:t>
            </w:r>
            <w:r w:rsidR="00C67484">
              <w:rPr>
                <w:sz w:val="20"/>
                <w:szCs w:val="20"/>
              </w:rPr>
              <w:t>.</w:t>
            </w:r>
          </w:p>
          <w:p w14:paraId="10323170" w14:textId="77777777" w:rsidR="00343DCE" w:rsidRDefault="00C67484" w:rsidP="00A10A46">
            <w:pPr>
              <w:widowControl w:val="0"/>
              <w:jc w:val="both"/>
              <w:rPr>
                <w:ins w:id="0" w:author="Петрова Ольга Владимировна" w:date="2020-02-18T12:20:00Z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4E026D" w:rsidRPr="004E026D">
              <w:rPr>
                <w:sz w:val="20"/>
                <w:szCs w:val="20"/>
              </w:rPr>
              <w:t>Правовые акты исполнительных органов государственной власти автономного округа об утверждении персональных составов общественных советов.</w:t>
            </w:r>
          </w:p>
          <w:p w14:paraId="46F5BF09" w14:textId="709F4736" w:rsidR="001C1F50" w:rsidRPr="000E0751" w:rsidRDefault="001C1F50" w:rsidP="00A10A4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2A2740" w:rsidRPr="002A2740">
              <w:rPr>
                <w:sz w:val="20"/>
                <w:szCs w:val="20"/>
              </w:rPr>
              <w:t>Нормативные правовые акты органов местного самоуправления муниципальн</w:t>
            </w:r>
            <w:r w:rsidR="002A2740">
              <w:rPr>
                <w:sz w:val="20"/>
                <w:szCs w:val="20"/>
              </w:rPr>
              <w:t>ых</w:t>
            </w:r>
            <w:r w:rsidR="002A2740" w:rsidRPr="002A2740">
              <w:rPr>
                <w:sz w:val="20"/>
                <w:szCs w:val="20"/>
              </w:rPr>
              <w:t xml:space="preserve"> </w:t>
            </w:r>
            <w:r w:rsidR="002A2740">
              <w:rPr>
                <w:sz w:val="20"/>
                <w:szCs w:val="20"/>
              </w:rPr>
              <w:t xml:space="preserve">районов </w:t>
            </w:r>
            <w:r w:rsidR="002A2740" w:rsidRPr="002A2740">
              <w:rPr>
                <w:sz w:val="20"/>
                <w:szCs w:val="20"/>
              </w:rPr>
              <w:lastRenderedPageBreak/>
              <w:t xml:space="preserve">об утверждении </w:t>
            </w:r>
            <w:r w:rsidR="0005415E" w:rsidRPr="002A2740">
              <w:rPr>
                <w:sz w:val="20"/>
                <w:szCs w:val="20"/>
              </w:rPr>
              <w:t>персональных</w:t>
            </w:r>
            <w:r w:rsidR="002A2740" w:rsidRPr="002A2740">
              <w:rPr>
                <w:sz w:val="20"/>
                <w:szCs w:val="20"/>
              </w:rPr>
              <w:t xml:space="preserve"> состав</w:t>
            </w:r>
            <w:r w:rsidR="00962B50">
              <w:rPr>
                <w:sz w:val="20"/>
                <w:szCs w:val="20"/>
              </w:rPr>
              <w:t>ов</w:t>
            </w:r>
            <w:r w:rsidR="002A2740" w:rsidRPr="002A2740">
              <w:rPr>
                <w:sz w:val="20"/>
                <w:szCs w:val="20"/>
              </w:rPr>
              <w:t xml:space="preserve"> общественн</w:t>
            </w:r>
            <w:r w:rsidR="00962B50">
              <w:rPr>
                <w:sz w:val="20"/>
                <w:szCs w:val="20"/>
              </w:rPr>
              <w:t>ых</w:t>
            </w:r>
            <w:r w:rsidR="002A2740" w:rsidRPr="002A2740">
              <w:rPr>
                <w:sz w:val="20"/>
                <w:szCs w:val="20"/>
              </w:rPr>
              <w:t xml:space="preserve"> совет</w:t>
            </w:r>
            <w:r w:rsidR="00962B50">
              <w:rPr>
                <w:sz w:val="20"/>
                <w:szCs w:val="20"/>
              </w:rPr>
              <w:t>ов</w:t>
            </w:r>
            <w:r w:rsidR="002A2740" w:rsidRPr="002A2740">
              <w:rPr>
                <w:sz w:val="20"/>
                <w:szCs w:val="20"/>
              </w:rPr>
              <w:t>.</w:t>
            </w:r>
          </w:p>
          <w:p w14:paraId="5CAE979B" w14:textId="77777777" w:rsidR="00A10A46" w:rsidRPr="000E0751" w:rsidRDefault="001C1F50" w:rsidP="00C2091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2091F">
              <w:rPr>
                <w:sz w:val="20"/>
                <w:szCs w:val="20"/>
              </w:rPr>
              <w:t>. </w:t>
            </w:r>
            <w:r w:rsidR="00C2091F" w:rsidRPr="000E0751">
              <w:rPr>
                <w:sz w:val="20"/>
                <w:szCs w:val="20"/>
              </w:rPr>
              <w:t>Решение коллегиального совещательного органа об утверждении Модельной муниципальной программы «Устойчивое развитие коренных малочисленных народов Севера».</w:t>
            </w:r>
          </w:p>
        </w:tc>
      </w:tr>
      <w:tr w:rsidR="00962B50" w:rsidRPr="000E0751" w14:paraId="5E0993EB" w14:textId="77777777" w:rsidTr="0093223D">
        <w:trPr>
          <w:trHeight w:val="165"/>
        </w:trPr>
        <w:tc>
          <w:tcPr>
            <w:tcW w:w="851" w:type="dxa"/>
            <w:shd w:val="clear" w:color="auto" w:fill="FFFFFF"/>
            <w:vAlign w:val="center"/>
          </w:tcPr>
          <w:p w14:paraId="281F5AAC" w14:textId="77777777" w:rsidR="00962B50" w:rsidRPr="000E0751" w:rsidRDefault="00962B50" w:rsidP="0015038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55E64E34" w14:textId="77777777" w:rsidR="00962B50" w:rsidRPr="000E0751" w:rsidRDefault="00962B50" w:rsidP="00CC6D72">
            <w:pPr>
              <w:widowControl w:val="0"/>
              <w:jc w:val="both"/>
              <w:rPr>
                <w:sz w:val="20"/>
                <w:szCs w:val="20"/>
              </w:rPr>
            </w:pPr>
            <w:r w:rsidRPr="00962B50">
              <w:rPr>
                <w:sz w:val="20"/>
                <w:szCs w:val="20"/>
              </w:rPr>
              <w:t xml:space="preserve">Результат мониторинга достижения показателей за </w:t>
            </w:r>
            <w:r w:rsidR="0044026D">
              <w:rPr>
                <w:sz w:val="20"/>
                <w:szCs w:val="20"/>
              </w:rPr>
              <w:t>2021-</w:t>
            </w:r>
            <w:r w:rsidRPr="00962B50">
              <w:rPr>
                <w:sz w:val="20"/>
                <w:szCs w:val="20"/>
              </w:rPr>
              <w:t>2022 год</w:t>
            </w:r>
            <w:r w:rsidR="00CC6D72">
              <w:rPr>
                <w:sz w:val="20"/>
                <w:szCs w:val="20"/>
              </w:rPr>
              <w:t>ы</w:t>
            </w:r>
          </w:p>
        </w:tc>
        <w:tc>
          <w:tcPr>
            <w:tcW w:w="8222" w:type="dxa"/>
            <w:shd w:val="clear" w:color="auto" w:fill="FFFFFF"/>
          </w:tcPr>
          <w:p w14:paraId="7F52F2EF" w14:textId="77777777" w:rsidR="003B1C2E" w:rsidRDefault="003B1C2E" w:rsidP="00152D5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3B1C2E">
              <w:rPr>
                <w:b/>
                <w:sz w:val="20"/>
                <w:szCs w:val="20"/>
              </w:rPr>
              <w:t>Требования:</w:t>
            </w:r>
          </w:p>
          <w:p w14:paraId="2C3EB70F" w14:textId="38970680" w:rsidR="00962B50" w:rsidRDefault="00AD7ACF" w:rsidP="00F36965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Результат должен подтверждать д</w:t>
            </w:r>
            <w:r w:rsidR="001B53A9" w:rsidRPr="000E415A">
              <w:rPr>
                <w:sz w:val="20"/>
                <w:szCs w:val="20"/>
              </w:rPr>
              <w:t>ости</w:t>
            </w:r>
            <w:r>
              <w:rPr>
                <w:sz w:val="20"/>
                <w:szCs w:val="20"/>
              </w:rPr>
              <w:t>жение</w:t>
            </w:r>
            <w:r w:rsidR="001B53A9" w:rsidRPr="000E415A">
              <w:rPr>
                <w:sz w:val="20"/>
                <w:szCs w:val="20"/>
              </w:rPr>
              <w:t xml:space="preserve"> исполнительными органами государственной власти автономного округа</w:t>
            </w:r>
            <w:r w:rsidR="00247410">
              <w:rPr>
                <w:sz w:val="20"/>
                <w:szCs w:val="20"/>
              </w:rPr>
              <w:t xml:space="preserve"> (Департамент здравоохранения </w:t>
            </w:r>
            <w:r w:rsidR="006D5F8B">
              <w:rPr>
                <w:sz w:val="20"/>
                <w:szCs w:val="20"/>
              </w:rPr>
              <w:t xml:space="preserve">автономного округа, Департамент труда и занятости автономного округа, </w:t>
            </w:r>
            <w:r w:rsidR="00F22C16">
              <w:rPr>
                <w:sz w:val="20"/>
                <w:szCs w:val="20"/>
              </w:rPr>
              <w:t xml:space="preserve">Департамент образования и молодежной политики автономного округа, Департамент культуры автономного округа, </w:t>
            </w:r>
            <w:r w:rsidR="001D1918">
              <w:rPr>
                <w:sz w:val="20"/>
                <w:szCs w:val="20"/>
              </w:rPr>
              <w:t xml:space="preserve">Департамент промышленности автономного округа, </w:t>
            </w:r>
            <w:r w:rsidR="00F22C16">
              <w:rPr>
                <w:sz w:val="20"/>
                <w:szCs w:val="20"/>
              </w:rPr>
              <w:t>Департамент информационных технологий и цифрового развития автономного округа,</w:t>
            </w:r>
            <w:r w:rsidR="0044026D">
              <w:rPr>
                <w:sz w:val="20"/>
                <w:szCs w:val="20"/>
              </w:rPr>
              <w:t xml:space="preserve"> Департамент </w:t>
            </w:r>
            <w:r w:rsidR="004B1B69">
              <w:rPr>
                <w:sz w:val="20"/>
                <w:szCs w:val="20"/>
              </w:rPr>
              <w:t xml:space="preserve">общественных и внешних связей </w:t>
            </w:r>
            <w:r w:rsidR="0044026D">
              <w:rPr>
                <w:sz w:val="20"/>
                <w:szCs w:val="20"/>
              </w:rPr>
              <w:t>политики автономного округа</w:t>
            </w:r>
            <w:r w:rsidR="004B1B69">
              <w:rPr>
                <w:sz w:val="20"/>
                <w:szCs w:val="20"/>
              </w:rPr>
              <w:t>, Департамент физической культуры и спорта автономного округа, Департамент недропользования</w:t>
            </w:r>
            <w:proofErr w:type="gramEnd"/>
            <w:r w:rsidR="004B1B69">
              <w:rPr>
                <w:sz w:val="20"/>
                <w:szCs w:val="20"/>
              </w:rPr>
              <w:t xml:space="preserve"> и природных ресурсов автономного округа</w:t>
            </w:r>
            <w:r w:rsidR="0044026D">
              <w:rPr>
                <w:sz w:val="20"/>
                <w:szCs w:val="20"/>
              </w:rPr>
              <w:t>)</w:t>
            </w:r>
            <w:r w:rsidR="001B53A9" w:rsidRPr="000E415A">
              <w:rPr>
                <w:sz w:val="20"/>
                <w:szCs w:val="20"/>
              </w:rPr>
              <w:t xml:space="preserve"> показател</w:t>
            </w:r>
            <w:r>
              <w:rPr>
                <w:sz w:val="20"/>
                <w:szCs w:val="20"/>
              </w:rPr>
              <w:t>ей</w:t>
            </w:r>
            <w:r w:rsidR="001B53A9" w:rsidRPr="000E415A">
              <w:rPr>
                <w:sz w:val="20"/>
                <w:szCs w:val="20"/>
              </w:rPr>
              <w:t>, отраженны</w:t>
            </w:r>
            <w:r>
              <w:rPr>
                <w:sz w:val="20"/>
                <w:szCs w:val="20"/>
              </w:rPr>
              <w:t>х</w:t>
            </w:r>
            <w:r w:rsidR="001B53A9" w:rsidRPr="000E415A">
              <w:rPr>
                <w:sz w:val="20"/>
                <w:szCs w:val="20"/>
              </w:rPr>
              <w:t xml:space="preserve"> в отраслевых государственных программах автономного округа, </w:t>
            </w:r>
            <w:r w:rsidR="00F36965" w:rsidRPr="000E415A">
              <w:rPr>
                <w:sz w:val="20"/>
                <w:szCs w:val="20"/>
              </w:rPr>
              <w:t>фиксирующи</w:t>
            </w:r>
            <w:r>
              <w:rPr>
                <w:sz w:val="20"/>
                <w:szCs w:val="20"/>
              </w:rPr>
              <w:t>х</w:t>
            </w:r>
            <w:r w:rsidR="001B53A9" w:rsidRPr="000E415A">
              <w:rPr>
                <w:sz w:val="20"/>
                <w:szCs w:val="20"/>
              </w:rPr>
              <w:t xml:space="preserve"> устойчивое </w:t>
            </w:r>
            <w:r w:rsidR="000E415A" w:rsidRPr="000E415A">
              <w:rPr>
                <w:sz w:val="20"/>
                <w:szCs w:val="20"/>
              </w:rPr>
              <w:t>развитие</w:t>
            </w:r>
            <w:r w:rsidR="001B53A9" w:rsidRPr="000E415A">
              <w:rPr>
                <w:sz w:val="20"/>
                <w:szCs w:val="20"/>
              </w:rPr>
              <w:t xml:space="preserve"> коренных малочисленных народов по итогам </w:t>
            </w:r>
            <w:r w:rsidR="000E415A">
              <w:rPr>
                <w:sz w:val="20"/>
                <w:szCs w:val="20"/>
              </w:rPr>
              <w:t>2021-</w:t>
            </w:r>
            <w:r w:rsidR="001B53A9" w:rsidRPr="000E415A">
              <w:rPr>
                <w:sz w:val="20"/>
                <w:szCs w:val="20"/>
              </w:rPr>
              <w:t>2022 года</w:t>
            </w:r>
            <w:r w:rsidR="00020C94">
              <w:rPr>
                <w:sz w:val="20"/>
                <w:szCs w:val="20"/>
              </w:rPr>
              <w:t>.</w:t>
            </w:r>
          </w:p>
          <w:p w14:paraId="7D017437" w14:textId="77777777" w:rsidR="00F36965" w:rsidRPr="001F576F" w:rsidRDefault="00F36965" w:rsidP="00F36965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1F576F">
              <w:rPr>
                <w:b/>
                <w:sz w:val="20"/>
                <w:szCs w:val="20"/>
              </w:rPr>
              <w:t>Подтверждающие документы:</w:t>
            </w:r>
          </w:p>
          <w:p w14:paraId="3BD463E8" w14:textId="3036F78E" w:rsidR="00F36965" w:rsidRPr="000E415A" w:rsidRDefault="00F23756">
            <w:pPr>
              <w:widowControl w:val="0"/>
              <w:jc w:val="both"/>
              <w:rPr>
                <w:sz w:val="20"/>
                <w:szCs w:val="20"/>
              </w:rPr>
            </w:pPr>
            <w:r w:rsidRPr="00F23756">
              <w:rPr>
                <w:sz w:val="20"/>
                <w:szCs w:val="20"/>
              </w:rPr>
              <w:t>Отчет</w:t>
            </w:r>
            <w:r w:rsidR="00AD7ACF">
              <w:rPr>
                <w:sz w:val="20"/>
                <w:szCs w:val="20"/>
              </w:rPr>
              <w:t>ы</w:t>
            </w:r>
            <w:r w:rsidRPr="00F23756">
              <w:rPr>
                <w:sz w:val="20"/>
                <w:szCs w:val="20"/>
              </w:rPr>
              <w:t xml:space="preserve"> о достижении показателей, отраженных в </w:t>
            </w:r>
            <w:r w:rsidR="00E9125A">
              <w:rPr>
                <w:sz w:val="20"/>
                <w:szCs w:val="20"/>
              </w:rPr>
              <w:t>отраслев</w:t>
            </w:r>
            <w:r w:rsidR="00AD7ACF">
              <w:rPr>
                <w:sz w:val="20"/>
                <w:szCs w:val="20"/>
              </w:rPr>
              <w:t>ых</w:t>
            </w:r>
            <w:r w:rsidR="00E9125A">
              <w:rPr>
                <w:sz w:val="20"/>
                <w:szCs w:val="20"/>
              </w:rPr>
              <w:t xml:space="preserve"> </w:t>
            </w:r>
            <w:r w:rsidRPr="00F23756">
              <w:rPr>
                <w:sz w:val="20"/>
                <w:szCs w:val="20"/>
              </w:rPr>
              <w:t>государственн</w:t>
            </w:r>
            <w:r w:rsidR="00AD7ACF">
              <w:rPr>
                <w:sz w:val="20"/>
                <w:szCs w:val="20"/>
              </w:rPr>
              <w:t>ых</w:t>
            </w:r>
            <w:r w:rsidRPr="00F23756">
              <w:rPr>
                <w:sz w:val="20"/>
                <w:szCs w:val="20"/>
              </w:rPr>
              <w:t xml:space="preserve"> программ</w:t>
            </w:r>
            <w:r w:rsidR="00AD7ACF">
              <w:rPr>
                <w:sz w:val="20"/>
                <w:szCs w:val="20"/>
              </w:rPr>
              <w:t>ах</w:t>
            </w:r>
            <w:r w:rsidRPr="00F23756">
              <w:rPr>
                <w:sz w:val="20"/>
                <w:szCs w:val="20"/>
              </w:rPr>
              <w:t xml:space="preserve"> автономного округа </w:t>
            </w:r>
            <w:r w:rsidR="00E9125A">
              <w:rPr>
                <w:sz w:val="20"/>
                <w:szCs w:val="20"/>
              </w:rPr>
              <w:t>исполнительн</w:t>
            </w:r>
            <w:r w:rsidR="00AD7ACF">
              <w:rPr>
                <w:sz w:val="20"/>
                <w:szCs w:val="20"/>
              </w:rPr>
              <w:t>ых</w:t>
            </w:r>
            <w:r w:rsidR="00E9125A">
              <w:rPr>
                <w:sz w:val="20"/>
                <w:szCs w:val="20"/>
              </w:rPr>
              <w:t xml:space="preserve"> орган</w:t>
            </w:r>
            <w:r w:rsidR="00AD7ACF">
              <w:rPr>
                <w:sz w:val="20"/>
                <w:szCs w:val="20"/>
              </w:rPr>
              <w:t>ов</w:t>
            </w:r>
            <w:r w:rsidR="00E9125A">
              <w:rPr>
                <w:sz w:val="20"/>
                <w:szCs w:val="20"/>
              </w:rPr>
              <w:t xml:space="preserve"> государственной власти</w:t>
            </w:r>
            <w:r w:rsidRPr="00F23756">
              <w:rPr>
                <w:sz w:val="20"/>
                <w:szCs w:val="20"/>
              </w:rPr>
              <w:t xml:space="preserve">, </w:t>
            </w:r>
            <w:r w:rsidR="00E9125A" w:rsidRPr="00F23756">
              <w:rPr>
                <w:sz w:val="20"/>
                <w:szCs w:val="20"/>
              </w:rPr>
              <w:t>фиксирующих</w:t>
            </w:r>
            <w:r w:rsidRPr="00F23756">
              <w:rPr>
                <w:sz w:val="20"/>
                <w:szCs w:val="20"/>
              </w:rPr>
              <w:t xml:space="preserve"> устойчивое развитие коренных малочисленных народов по итогам 2021-2022 год</w:t>
            </w:r>
            <w:r w:rsidR="00AD7ACF">
              <w:rPr>
                <w:sz w:val="20"/>
                <w:szCs w:val="20"/>
              </w:rPr>
              <w:t>ов</w:t>
            </w:r>
          </w:p>
        </w:tc>
      </w:tr>
    </w:tbl>
    <w:tbl>
      <w:tblPr>
        <w:tblStyle w:val="aa"/>
        <w:tblW w:w="157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678"/>
        <w:gridCol w:w="4394"/>
        <w:gridCol w:w="1877"/>
        <w:gridCol w:w="2059"/>
        <w:gridCol w:w="33"/>
        <w:gridCol w:w="1668"/>
      </w:tblGrid>
      <w:tr w:rsidR="004574B3" w:rsidRPr="002D2523" w14:paraId="1FBAC5F4" w14:textId="77777777" w:rsidTr="00A13BEA"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C9A01" w14:textId="77777777" w:rsidR="004574B3" w:rsidRPr="00B3351F" w:rsidRDefault="00E109C7" w:rsidP="00C34B07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lastRenderedPageBreak/>
              <w:tab/>
            </w:r>
          </w:p>
        </w:tc>
        <w:tc>
          <w:tcPr>
            <w:tcW w:w="147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2CE6F7" w14:textId="77777777" w:rsidR="004574B3" w:rsidRPr="008C56AD" w:rsidRDefault="004574B3" w:rsidP="004574B3">
            <w:pPr>
              <w:suppressAutoHyphens/>
              <w:ind w:right="53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C56AD">
              <w:rPr>
                <w:rFonts w:ascii="Times New Roman" w:hAnsi="Times New Roman"/>
                <w:sz w:val="22"/>
                <w:szCs w:val="22"/>
              </w:rPr>
              <w:t>Раздел 2 «План контрольных точек проекта» к паспорту проекта</w:t>
            </w:r>
          </w:p>
          <w:p w14:paraId="50A559F6" w14:textId="77777777" w:rsidR="004162EE" w:rsidRPr="008C56AD" w:rsidRDefault="004162EE" w:rsidP="004574B3">
            <w:pPr>
              <w:suppressAutoHyphens/>
              <w:ind w:right="536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7279101A" w14:textId="77777777" w:rsidR="004574B3" w:rsidRPr="008C56AD" w:rsidRDefault="004574B3" w:rsidP="004574B3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56AD">
              <w:rPr>
                <w:rFonts w:ascii="Times New Roman" w:hAnsi="Times New Roman"/>
                <w:b/>
                <w:sz w:val="22"/>
                <w:szCs w:val="22"/>
              </w:rPr>
              <w:t xml:space="preserve">План контрольных точек проекта </w:t>
            </w:r>
          </w:p>
          <w:p w14:paraId="296B9834" w14:textId="77777777" w:rsidR="004574B3" w:rsidRPr="008C56AD" w:rsidRDefault="004574B3" w:rsidP="00C34B07">
            <w:pPr>
              <w:widowControl w:val="0"/>
              <w:ind w:left="-142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574B3" w:rsidRPr="002D2523" w14:paraId="37D93AA1" w14:textId="77777777" w:rsidTr="00A13B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EAEB" w14:textId="77777777" w:rsidR="001030FA" w:rsidRPr="00D876A9" w:rsidRDefault="004574B3" w:rsidP="00C34B07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207F" w:rsidRPr="00D876A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14:paraId="17692BF0" w14:textId="77777777" w:rsidR="004574B3" w:rsidRPr="00D876A9" w:rsidRDefault="004574B3" w:rsidP="00C34B07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659D" w14:textId="77777777" w:rsidR="004574B3" w:rsidRPr="00D876A9" w:rsidRDefault="004574B3" w:rsidP="00C34B07">
            <w:pPr>
              <w:keepNext/>
              <w:keepLines/>
              <w:suppressAutoHyphens/>
              <w:spacing w:before="40" w:line="254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Наименование этапа, контрольной точки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0031" w14:textId="77777777" w:rsidR="004574B3" w:rsidRPr="00D876A9" w:rsidRDefault="004574B3" w:rsidP="00C34B07">
            <w:pPr>
              <w:widowControl w:val="0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Подтверждающий документ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2E92" w14:textId="77777777" w:rsidR="004574B3" w:rsidRPr="00D876A9" w:rsidRDefault="004574B3" w:rsidP="00C34B07">
            <w:pPr>
              <w:widowControl w:val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 xml:space="preserve">Плановая дата </w:t>
            </w:r>
          </w:p>
          <w:p w14:paraId="20ED578E" w14:textId="77777777" w:rsidR="004574B3" w:rsidRPr="00D876A9" w:rsidRDefault="004574B3" w:rsidP="00C34B07">
            <w:pPr>
              <w:widowControl w:val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достижения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A520" w14:textId="77777777" w:rsidR="004574B3" w:rsidRPr="00D876A9" w:rsidRDefault="004574B3" w:rsidP="00C34B07">
            <w:pPr>
              <w:widowControl w:val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89E1" w14:textId="77777777" w:rsidR="004574B3" w:rsidRPr="00D876A9" w:rsidRDefault="004574B3" w:rsidP="0001209D">
            <w:pPr>
              <w:widowControl w:val="0"/>
              <w:ind w:left="-75" w:right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76A9">
              <w:rPr>
                <w:rFonts w:ascii="Times New Roman" w:hAnsi="Times New Roman"/>
                <w:b/>
                <w:sz w:val="20"/>
                <w:szCs w:val="20"/>
              </w:rPr>
              <w:t>Код продукта/ элемента продукта проекта</w:t>
            </w:r>
          </w:p>
        </w:tc>
      </w:tr>
      <w:tr w:rsidR="00364439" w:rsidRPr="002D2523" w14:paraId="38927D13" w14:textId="77777777" w:rsidTr="00A13B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0DAE" w14:textId="77777777" w:rsidR="00364439" w:rsidRPr="009A7400" w:rsidRDefault="00364439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1</w:t>
            </w:r>
            <w:r w:rsidR="00A77EE0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4388D52" w14:textId="77777777" w:rsidR="00364439" w:rsidRPr="009A7400" w:rsidRDefault="00364439" w:rsidP="00B3351F">
            <w:pPr>
              <w:widowControl w:val="0"/>
              <w:ind w:left="-142" w:right="-108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Запуск проекта. Подготовка управленческих документов.</w:t>
            </w:r>
          </w:p>
        </w:tc>
      </w:tr>
      <w:tr w:rsidR="00364439" w:rsidRPr="002D2523" w14:paraId="378AF151" w14:textId="77777777" w:rsidTr="00A13BEA">
        <w:tc>
          <w:tcPr>
            <w:tcW w:w="993" w:type="dxa"/>
            <w:tcBorders>
              <w:top w:val="single" w:sz="4" w:space="0" w:color="auto"/>
            </w:tcBorders>
          </w:tcPr>
          <w:p w14:paraId="66D50629" w14:textId="77777777" w:rsidR="00364439" w:rsidRPr="009A7400" w:rsidRDefault="00364439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1.1</w:t>
            </w:r>
            <w:r w:rsidR="00A77EE0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14:paraId="155A3EF2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Осуществлен запуск проекта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2D7A8B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Протокол Проектного комитета</w:t>
            </w:r>
            <w:r w:rsidR="00185457"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автономного округа</w:t>
            </w:r>
          </w:p>
        </w:tc>
        <w:tc>
          <w:tcPr>
            <w:tcW w:w="18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2FBEA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23.10.2019</w:t>
            </w:r>
          </w:p>
        </w:tc>
        <w:tc>
          <w:tcPr>
            <w:tcW w:w="20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71C8C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Скурихин А.А.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371EE6D9" w14:textId="77777777" w:rsidR="00364439" w:rsidRPr="009A7400" w:rsidRDefault="00962B50" w:rsidP="00364439">
            <w:pPr>
              <w:keepNext/>
              <w:keepLines/>
              <w:suppressAutoHyphens/>
              <w:spacing w:before="40" w:line="254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</w:tr>
      <w:tr w:rsidR="00364439" w:rsidRPr="002D2523" w14:paraId="572A8CBF" w14:textId="77777777" w:rsidTr="00A13BEA">
        <w:tc>
          <w:tcPr>
            <w:tcW w:w="993" w:type="dxa"/>
          </w:tcPr>
          <w:p w14:paraId="68588C23" w14:textId="77777777" w:rsidR="00364439" w:rsidRPr="009A7400" w:rsidRDefault="00364439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1.2</w:t>
            </w:r>
            <w:r w:rsidR="00A77EE0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vAlign w:val="center"/>
          </w:tcPr>
          <w:p w14:paraId="28050125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Утвержден паспорт проекта</w:t>
            </w:r>
          </w:p>
        </w:tc>
        <w:tc>
          <w:tcPr>
            <w:tcW w:w="4394" w:type="dxa"/>
            <w:vAlign w:val="center"/>
          </w:tcPr>
          <w:p w14:paraId="6309A787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Паспорт проекта</w:t>
            </w:r>
          </w:p>
        </w:tc>
        <w:tc>
          <w:tcPr>
            <w:tcW w:w="1877" w:type="dxa"/>
            <w:vAlign w:val="center"/>
          </w:tcPr>
          <w:p w14:paraId="046CE400" w14:textId="77777777" w:rsidR="00364439" w:rsidRPr="009A7400" w:rsidRDefault="004106CF" w:rsidP="00364439">
            <w:pPr>
              <w:keepNext/>
              <w:keepLines/>
              <w:suppressAutoHyphens/>
              <w:spacing w:before="4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10.02.2020</w:t>
            </w:r>
          </w:p>
        </w:tc>
        <w:tc>
          <w:tcPr>
            <w:tcW w:w="2059" w:type="dxa"/>
            <w:vAlign w:val="center"/>
          </w:tcPr>
          <w:p w14:paraId="60739470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>Новьюхов А.В.</w:t>
            </w:r>
          </w:p>
        </w:tc>
        <w:tc>
          <w:tcPr>
            <w:tcW w:w="1701" w:type="dxa"/>
            <w:gridSpan w:val="2"/>
          </w:tcPr>
          <w:p w14:paraId="4D126E9E" w14:textId="77777777" w:rsidR="00364439" w:rsidRPr="009A7400" w:rsidRDefault="00962B50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-</w:t>
            </w:r>
          </w:p>
        </w:tc>
      </w:tr>
      <w:tr w:rsidR="00364439" w:rsidRPr="002D2523" w14:paraId="23D1D3BD" w14:textId="77777777" w:rsidTr="00A13BEA">
        <w:tc>
          <w:tcPr>
            <w:tcW w:w="993" w:type="dxa"/>
          </w:tcPr>
          <w:p w14:paraId="16666410" w14:textId="77777777" w:rsidR="00364439" w:rsidRPr="009A7400" w:rsidRDefault="00364439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1.3</w:t>
            </w:r>
            <w:r w:rsidR="00A77EE0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vAlign w:val="center"/>
          </w:tcPr>
          <w:p w14:paraId="71198A22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Утвержден календарный план проекта</w:t>
            </w:r>
          </w:p>
        </w:tc>
        <w:tc>
          <w:tcPr>
            <w:tcW w:w="4394" w:type="dxa"/>
            <w:vAlign w:val="center"/>
          </w:tcPr>
          <w:p w14:paraId="7BD52FC3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Календарный план проекта </w:t>
            </w:r>
          </w:p>
        </w:tc>
        <w:tc>
          <w:tcPr>
            <w:tcW w:w="1877" w:type="dxa"/>
            <w:vAlign w:val="center"/>
          </w:tcPr>
          <w:p w14:paraId="3C963DF5" w14:textId="77777777" w:rsidR="00364439" w:rsidRPr="009A7400" w:rsidRDefault="004106CF" w:rsidP="00364439">
            <w:pPr>
              <w:keepNext/>
              <w:keepLines/>
              <w:suppressAutoHyphens/>
              <w:spacing w:before="4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06CF">
              <w:rPr>
                <w:rFonts w:ascii="Times New Roman" w:hAnsi="Times New Roman"/>
                <w:sz w:val="20"/>
                <w:szCs w:val="20"/>
                <w:lang w:eastAsia="zh-CN"/>
              </w:rPr>
              <w:t>10.02.2020</w:t>
            </w:r>
          </w:p>
        </w:tc>
        <w:tc>
          <w:tcPr>
            <w:tcW w:w="2059" w:type="dxa"/>
            <w:vAlign w:val="center"/>
          </w:tcPr>
          <w:p w14:paraId="6AD3AC0E" w14:textId="77777777" w:rsidR="00364439" w:rsidRPr="009A7400" w:rsidRDefault="00364439" w:rsidP="00364439">
            <w:pPr>
              <w:keepNext/>
              <w:keepLines/>
              <w:suppressAutoHyphens/>
              <w:spacing w:before="4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7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Новьюхов А.В.</w:t>
            </w:r>
          </w:p>
        </w:tc>
        <w:tc>
          <w:tcPr>
            <w:tcW w:w="1701" w:type="dxa"/>
            <w:gridSpan w:val="2"/>
          </w:tcPr>
          <w:p w14:paraId="557C7CF0" w14:textId="77777777" w:rsidR="00364439" w:rsidRPr="009A7400" w:rsidRDefault="00962B50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-</w:t>
            </w:r>
          </w:p>
        </w:tc>
      </w:tr>
      <w:tr w:rsidR="00364439" w:rsidRPr="002D2523" w14:paraId="65C22B98" w14:textId="77777777" w:rsidTr="00A13BEA">
        <w:tc>
          <w:tcPr>
            <w:tcW w:w="993" w:type="dxa"/>
          </w:tcPr>
          <w:p w14:paraId="43B4B740" w14:textId="77777777" w:rsidR="00364439" w:rsidRPr="009A7400" w:rsidRDefault="00364439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09" w:type="dxa"/>
            <w:gridSpan w:val="6"/>
          </w:tcPr>
          <w:p w14:paraId="06E6F7EE" w14:textId="77777777" w:rsidR="00364439" w:rsidRPr="009A7400" w:rsidRDefault="00364439" w:rsidP="0036443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  <w:r w:rsidR="00844DE5" w:rsidRPr="009A7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A7400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9A7400">
              <w:rPr>
                <w:rFonts w:ascii="Times New Roman" w:hAnsi="Times New Roman"/>
                <w:sz w:val="20"/>
                <w:szCs w:val="20"/>
              </w:rPr>
              <w:t xml:space="preserve"> в сфере здравоохранения</w:t>
            </w:r>
          </w:p>
        </w:tc>
      </w:tr>
      <w:tr w:rsidR="00364439" w:rsidRPr="002D2523" w14:paraId="02CD7B1A" w14:textId="77777777" w:rsidTr="00A13BEA">
        <w:tc>
          <w:tcPr>
            <w:tcW w:w="993" w:type="dxa"/>
          </w:tcPr>
          <w:p w14:paraId="650F40A8" w14:textId="77777777" w:rsidR="00364439" w:rsidRPr="009A7400" w:rsidRDefault="00364439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2.1</w:t>
            </w:r>
            <w:r w:rsidR="00A77EE0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15305017" w14:textId="77777777" w:rsidR="00364439" w:rsidRPr="004D5C2F" w:rsidRDefault="00185457" w:rsidP="00DE0D39">
            <w:pPr>
              <w:keepNext/>
              <w:keepLines/>
              <w:spacing w:before="40"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Утвержден правовой акт автономного округа в сфере здравоохранения, которым закреплены полномочия Департамента здравоохранения автономного округа </w:t>
            </w:r>
            <w:r w:rsidR="007F0AE6">
              <w:rPr>
                <w:rFonts w:ascii="Times New Roman" w:hAnsi="Times New Roman"/>
                <w:sz w:val="20"/>
                <w:szCs w:val="20"/>
              </w:rPr>
              <w:t>в части обеспечения доступности услуг для граждан из числа коренных малочисленных народов Севера</w:t>
            </w:r>
            <w:r w:rsidR="00962B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97D3AC6" w14:textId="77777777" w:rsidR="00364439" w:rsidRPr="009A7400" w:rsidRDefault="00574B89" w:rsidP="00485F5A">
            <w:pPr>
              <w:keepNext/>
              <w:keepLines/>
              <w:spacing w:before="40"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Постановление Губерна</w:t>
            </w:r>
            <w:r w:rsidR="003848F6" w:rsidRPr="009A7400">
              <w:rPr>
                <w:rFonts w:ascii="Times New Roman" w:hAnsi="Times New Roman"/>
                <w:sz w:val="20"/>
                <w:szCs w:val="20"/>
              </w:rPr>
              <w:t xml:space="preserve">тора автономного округа </w:t>
            </w:r>
            <w:r w:rsidR="00041B60" w:rsidRPr="009A7400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постановление Губернатора автономного округа </w:t>
            </w:r>
            <w:r w:rsidR="003848F6" w:rsidRPr="009A7400">
              <w:rPr>
                <w:rFonts w:ascii="Times New Roman" w:hAnsi="Times New Roman"/>
                <w:sz w:val="20"/>
                <w:szCs w:val="20"/>
              </w:rPr>
              <w:t>от 01.07.2010 №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 xml:space="preserve"> 118 </w:t>
            </w:r>
            <w:r w:rsidR="00485F5A" w:rsidRPr="009A7400">
              <w:rPr>
                <w:rFonts w:ascii="Times New Roman" w:hAnsi="Times New Roman"/>
                <w:sz w:val="20"/>
                <w:szCs w:val="20"/>
              </w:rPr>
              <w:t xml:space="preserve">«О 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Департамент</w:t>
            </w:r>
            <w:r w:rsidR="00485F5A" w:rsidRPr="009A7400">
              <w:rPr>
                <w:rFonts w:ascii="Times New Roman" w:hAnsi="Times New Roman"/>
                <w:sz w:val="20"/>
                <w:szCs w:val="20"/>
              </w:rPr>
              <w:t>е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 xml:space="preserve"> здравоохранения </w:t>
            </w:r>
            <w:r w:rsidR="00485F5A" w:rsidRPr="009A7400">
              <w:rPr>
                <w:rFonts w:ascii="Times New Roman" w:hAnsi="Times New Roman"/>
                <w:sz w:val="20"/>
                <w:szCs w:val="20"/>
              </w:rPr>
              <w:t xml:space="preserve">Ханты-Мансийского 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автономного округа</w:t>
            </w:r>
            <w:r w:rsidR="00485F5A" w:rsidRPr="009A7400">
              <w:rPr>
                <w:rFonts w:ascii="Times New Roman" w:hAnsi="Times New Roman"/>
                <w:sz w:val="20"/>
                <w:szCs w:val="20"/>
              </w:rPr>
              <w:t xml:space="preserve"> – Югры»</w:t>
            </w:r>
          </w:p>
        </w:tc>
        <w:tc>
          <w:tcPr>
            <w:tcW w:w="1877" w:type="dxa"/>
          </w:tcPr>
          <w:p w14:paraId="5444B584" w14:textId="61D8F899" w:rsidR="00364439" w:rsidRPr="009A7400" w:rsidRDefault="00D37C82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106CF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6AF45EE5" w14:textId="77777777" w:rsidR="00364439" w:rsidRPr="009A7400" w:rsidRDefault="00D57527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Бычкова И.Ю.</w:t>
            </w:r>
          </w:p>
        </w:tc>
        <w:tc>
          <w:tcPr>
            <w:tcW w:w="1701" w:type="dxa"/>
            <w:gridSpan w:val="2"/>
          </w:tcPr>
          <w:p w14:paraId="3BE95E25" w14:textId="77777777" w:rsidR="00364439" w:rsidRPr="009A7400" w:rsidRDefault="007F0AE6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DE0D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439" w:rsidRPr="002D2523" w14:paraId="4C703135" w14:textId="77777777" w:rsidTr="00A13BEA">
        <w:trPr>
          <w:trHeight w:val="313"/>
        </w:trPr>
        <w:tc>
          <w:tcPr>
            <w:tcW w:w="993" w:type="dxa"/>
          </w:tcPr>
          <w:p w14:paraId="1FF836C4" w14:textId="77777777" w:rsidR="00364439" w:rsidRPr="009A7400" w:rsidRDefault="00FA45DB" w:rsidP="009E11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2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.</w:t>
            </w:r>
            <w:r w:rsidR="009E1139" w:rsidRPr="009A7400">
              <w:rPr>
                <w:rFonts w:ascii="Times New Roman" w:hAnsi="Times New Roman"/>
                <w:sz w:val="20"/>
                <w:szCs w:val="20"/>
              </w:rPr>
              <w:t>2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1059B807" w14:textId="77777777" w:rsidR="00364439" w:rsidRPr="00DE0D39" w:rsidRDefault="00364439" w:rsidP="00DE0D39">
            <w:pPr>
              <w:keepNext/>
              <w:keepLines/>
              <w:spacing w:before="40"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</w:t>
            </w:r>
            <w:r w:rsidR="00FA45DB" w:rsidRPr="009A7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>«Современное здравоохранение»</w:t>
            </w:r>
            <w:r w:rsidR="007F0AE6">
              <w:rPr>
                <w:rFonts w:ascii="Times New Roman" w:hAnsi="Times New Roman"/>
                <w:sz w:val="20"/>
                <w:szCs w:val="20"/>
              </w:rPr>
              <w:t xml:space="preserve"> в части закрепления мероприятий</w:t>
            </w:r>
            <w:r w:rsidR="00A47640">
              <w:rPr>
                <w:rFonts w:ascii="Times New Roman" w:hAnsi="Times New Roman"/>
                <w:sz w:val="20"/>
                <w:szCs w:val="20"/>
              </w:rPr>
              <w:t>, обеспечивающих доступность услуг здравоохранения для граждан из числа коренных малочисленных народов Севера</w:t>
            </w:r>
            <w:r w:rsidR="00962B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5CF59F36" w14:textId="77777777" w:rsidR="00364439" w:rsidRPr="009A7400" w:rsidRDefault="00364439" w:rsidP="00615B61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«О внесении изменений в </w:t>
            </w:r>
            <w:r w:rsidR="00615B61" w:rsidRPr="009A7400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Ханты-Мансийского автономного округа – Югры от 05.10.2018 № 337-п «О 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>государственн</w:t>
            </w:r>
            <w:r w:rsidR="00615B61" w:rsidRPr="009A7400">
              <w:rPr>
                <w:rFonts w:ascii="Times New Roman" w:hAnsi="Times New Roman"/>
                <w:sz w:val="20"/>
                <w:szCs w:val="20"/>
              </w:rPr>
              <w:t>ой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 xml:space="preserve"> програ</w:t>
            </w:r>
            <w:r w:rsidR="00615B61" w:rsidRPr="009A7400">
              <w:rPr>
                <w:rFonts w:ascii="Times New Roman" w:hAnsi="Times New Roman"/>
                <w:sz w:val="20"/>
                <w:szCs w:val="20"/>
              </w:rPr>
              <w:t>мме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0A86" w:rsidRPr="00270A86">
              <w:rPr>
                <w:rFonts w:ascii="Times New Roman" w:hAnsi="Times New Roman"/>
                <w:sz w:val="20"/>
                <w:szCs w:val="20"/>
              </w:rPr>
              <w:t xml:space="preserve">Ханты-Мансийского автономного округа – Югры 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>«Современное здравоохранение»</w:t>
            </w:r>
            <w:r w:rsidR="00F34CF3" w:rsidRPr="009A7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CF3" w:rsidRPr="009A7400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7" w:type="dxa"/>
          </w:tcPr>
          <w:p w14:paraId="55E9BD12" w14:textId="61470590" w:rsidR="00364439" w:rsidRPr="009A7400" w:rsidRDefault="009864D2" w:rsidP="00343DCE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43DCE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.09.2020</w:t>
            </w:r>
          </w:p>
        </w:tc>
        <w:tc>
          <w:tcPr>
            <w:tcW w:w="2059" w:type="dxa"/>
          </w:tcPr>
          <w:p w14:paraId="03074F4F" w14:textId="77777777" w:rsidR="00364439" w:rsidRPr="009A7400" w:rsidRDefault="00367DF7" w:rsidP="00367DF7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Нигматулин В.А.</w:t>
            </w:r>
          </w:p>
        </w:tc>
        <w:tc>
          <w:tcPr>
            <w:tcW w:w="1701" w:type="dxa"/>
            <w:gridSpan w:val="2"/>
          </w:tcPr>
          <w:p w14:paraId="4A7A2F2A" w14:textId="77777777" w:rsidR="00364439" w:rsidRPr="009A7400" w:rsidRDefault="00DE0D39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DE0D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439" w:rsidRPr="002D2523" w14:paraId="77D105DD" w14:textId="77777777" w:rsidTr="00A13BEA">
        <w:trPr>
          <w:trHeight w:val="313"/>
        </w:trPr>
        <w:tc>
          <w:tcPr>
            <w:tcW w:w="993" w:type="dxa"/>
          </w:tcPr>
          <w:p w14:paraId="071C8BA9" w14:textId="77777777" w:rsidR="00364439" w:rsidRPr="009A7400" w:rsidRDefault="00F70A2D" w:rsidP="00A77EE0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3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6D2677DB" w14:textId="77777777" w:rsidR="00364439" w:rsidRPr="009A7400" w:rsidRDefault="0003257F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 xml:space="preserve">Совершенствование </w:t>
            </w:r>
            <w:proofErr w:type="gramStart"/>
            <w:r w:rsidRPr="009A7400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9A7400">
              <w:rPr>
                <w:rFonts w:ascii="Times New Roman" w:hAnsi="Times New Roman"/>
                <w:sz w:val="20"/>
                <w:szCs w:val="20"/>
              </w:rPr>
              <w:t xml:space="preserve"> в сфере труда и занятости</w:t>
            </w:r>
          </w:p>
        </w:tc>
      </w:tr>
      <w:tr w:rsidR="00364439" w:rsidRPr="002D2523" w14:paraId="1DF7E4F2" w14:textId="77777777" w:rsidTr="00A13BEA">
        <w:trPr>
          <w:trHeight w:val="313"/>
        </w:trPr>
        <w:tc>
          <w:tcPr>
            <w:tcW w:w="993" w:type="dxa"/>
          </w:tcPr>
          <w:p w14:paraId="28DAF27D" w14:textId="77777777" w:rsidR="00364439" w:rsidRPr="009A7400" w:rsidRDefault="000108F6" w:rsidP="00A77EE0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>3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678" w:type="dxa"/>
          </w:tcPr>
          <w:p w14:paraId="72955AFB" w14:textId="6F29F8DE" w:rsidR="00364439" w:rsidRPr="009A7400" w:rsidRDefault="004D08CC" w:rsidP="00343DCE">
            <w:pPr>
              <w:keepNext/>
              <w:keepLines/>
              <w:spacing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4D08CC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Утвержден правовой акт автономного округа в сфере труда и занятости, которым закреплены полномочия Департамента труда и занятости населения автономного округа в части обеспечения </w:t>
            </w:r>
            <w:r w:rsidR="00762880" w:rsidRPr="00762880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организации мероприятий по содействию занятости граждан из числа коренных малочисленных народов Севера </w:t>
            </w:r>
          </w:p>
        </w:tc>
        <w:tc>
          <w:tcPr>
            <w:tcW w:w="4394" w:type="dxa"/>
          </w:tcPr>
          <w:p w14:paraId="66D04A83" w14:textId="77777777" w:rsidR="00364439" w:rsidRPr="009A7400" w:rsidRDefault="002530CA" w:rsidP="00060904">
            <w:pPr>
              <w:keepNext/>
              <w:keepLines/>
              <w:spacing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A7400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«О внесении изменений в постановление </w:t>
            </w:r>
            <w:r w:rsidR="00563B25" w:rsidRPr="009A7400">
              <w:rPr>
                <w:rFonts w:ascii="Times New Roman" w:hAnsi="Times New Roman"/>
                <w:sz w:val="20"/>
                <w:szCs w:val="20"/>
              </w:rPr>
              <w:t xml:space="preserve">Правительства автономного округа 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 xml:space="preserve">от 27.07.2012 </w:t>
            </w:r>
            <w:r w:rsidR="00060904" w:rsidRPr="009A740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9A7400">
              <w:rPr>
                <w:rFonts w:ascii="Times New Roman" w:hAnsi="Times New Roman"/>
                <w:sz w:val="20"/>
                <w:szCs w:val="20"/>
              </w:rPr>
              <w:t>265-п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0904" w:rsidRPr="009A7400">
              <w:rPr>
                <w:rFonts w:ascii="Times New Roman" w:hAnsi="Times New Roman"/>
                <w:sz w:val="20"/>
                <w:szCs w:val="20"/>
              </w:rPr>
              <w:t xml:space="preserve">«О 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>Департамент</w:t>
            </w:r>
            <w:r w:rsidR="00060904" w:rsidRPr="009A7400">
              <w:rPr>
                <w:rFonts w:ascii="Times New Roman" w:hAnsi="Times New Roman"/>
                <w:sz w:val="20"/>
                <w:szCs w:val="20"/>
              </w:rPr>
              <w:t>е</w:t>
            </w:r>
            <w:r w:rsidR="00364439" w:rsidRPr="009A7400">
              <w:rPr>
                <w:rFonts w:ascii="Times New Roman" w:hAnsi="Times New Roman"/>
                <w:sz w:val="20"/>
                <w:szCs w:val="20"/>
              </w:rPr>
              <w:t xml:space="preserve"> труда и занятости населения </w:t>
            </w:r>
            <w:r w:rsidR="00060904" w:rsidRPr="009A7400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Югры»</w:t>
            </w:r>
          </w:p>
        </w:tc>
        <w:tc>
          <w:tcPr>
            <w:tcW w:w="1877" w:type="dxa"/>
          </w:tcPr>
          <w:p w14:paraId="5FC78331" w14:textId="530A4D88" w:rsidR="00364439" w:rsidRPr="009A7400" w:rsidRDefault="00D37C82" w:rsidP="00364439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106CF" w:rsidRPr="004106CF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0400D575" w14:textId="77777777" w:rsidR="00364439" w:rsidRPr="004079DA" w:rsidRDefault="00935178" w:rsidP="00364439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079DA">
              <w:rPr>
                <w:rFonts w:ascii="Times New Roman" w:hAnsi="Times New Roman"/>
                <w:sz w:val="20"/>
                <w:szCs w:val="20"/>
              </w:rPr>
              <w:t>Слинкина И.А.</w:t>
            </w:r>
          </w:p>
        </w:tc>
        <w:tc>
          <w:tcPr>
            <w:tcW w:w="1701" w:type="dxa"/>
            <w:gridSpan w:val="2"/>
          </w:tcPr>
          <w:p w14:paraId="2F099723" w14:textId="77777777" w:rsidR="00364439" w:rsidRPr="00935178" w:rsidRDefault="000A76A0" w:rsidP="00364439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439" w:rsidRPr="002D2523" w14:paraId="2B7F420D" w14:textId="77777777" w:rsidTr="00A13BEA">
        <w:trPr>
          <w:trHeight w:val="313"/>
        </w:trPr>
        <w:tc>
          <w:tcPr>
            <w:tcW w:w="993" w:type="dxa"/>
          </w:tcPr>
          <w:p w14:paraId="4A16D97A" w14:textId="77777777" w:rsidR="00364439" w:rsidRPr="008D5339" w:rsidRDefault="00364439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D5339">
              <w:rPr>
                <w:rFonts w:ascii="Times New Roman" w:hAnsi="Times New Roman"/>
                <w:sz w:val="20"/>
                <w:szCs w:val="20"/>
              </w:rPr>
              <w:t>3.</w:t>
            </w:r>
            <w:r w:rsidR="008D5339" w:rsidRPr="008D5339">
              <w:rPr>
                <w:rFonts w:ascii="Times New Roman" w:hAnsi="Times New Roman"/>
                <w:sz w:val="20"/>
                <w:szCs w:val="20"/>
              </w:rPr>
              <w:t>2.</w:t>
            </w:r>
            <w:r w:rsidRPr="008D53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</w:tcPr>
          <w:p w14:paraId="69A1F4AF" w14:textId="0B92BD23" w:rsidR="00364439" w:rsidRPr="000156A4" w:rsidRDefault="004D08CC" w:rsidP="00E45534">
            <w:pPr>
              <w:keepNext/>
              <w:keepLines/>
              <w:spacing w:before="40"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D08CC">
              <w:rPr>
                <w:rFonts w:ascii="Times New Roman" w:hAnsi="Times New Roman"/>
                <w:sz w:val="20"/>
                <w:szCs w:val="20"/>
              </w:rPr>
              <w:t xml:space="preserve">Приняты изменения в государственную программу автономного округа «Поддержка занятости </w:t>
            </w:r>
            <w:r w:rsidRPr="004D08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населения» в части закрепления мероприятий, обеспечивающих </w:t>
            </w:r>
            <w:r w:rsidR="00133B3A" w:rsidRPr="00133B3A">
              <w:rPr>
                <w:rFonts w:ascii="Times New Roman" w:hAnsi="Times New Roman"/>
                <w:sz w:val="20"/>
                <w:szCs w:val="20"/>
              </w:rPr>
              <w:t xml:space="preserve">содействие </w:t>
            </w:r>
            <w:r w:rsidR="00E45534">
              <w:rPr>
                <w:rFonts w:ascii="Times New Roman" w:hAnsi="Times New Roman"/>
                <w:sz w:val="20"/>
                <w:szCs w:val="20"/>
              </w:rPr>
              <w:t>трудоустройству</w:t>
            </w:r>
            <w:r w:rsidR="00133B3A" w:rsidRPr="00133B3A">
              <w:rPr>
                <w:rFonts w:ascii="Times New Roman" w:hAnsi="Times New Roman"/>
                <w:sz w:val="20"/>
                <w:szCs w:val="20"/>
              </w:rPr>
              <w:t xml:space="preserve"> граждан из числа коренных малочисленных народов Севера </w:t>
            </w:r>
          </w:p>
        </w:tc>
        <w:tc>
          <w:tcPr>
            <w:tcW w:w="4394" w:type="dxa"/>
          </w:tcPr>
          <w:p w14:paraId="0534D5D7" w14:textId="77777777" w:rsidR="00364439" w:rsidRPr="000156A4" w:rsidRDefault="00364439" w:rsidP="004A1425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156A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Правительства автономного округа «О внесении изменений в </w:t>
            </w:r>
            <w:r w:rsidR="00615B61" w:rsidRPr="00AF2482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 w:rsidR="00615B61" w:rsidRPr="00AF24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Правительства </w:t>
            </w:r>
            <w:r w:rsidR="00EF7803">
              <w:rPr>
                <w:rFonts w:ascii="Times New Roman" w:hAnsi="Times New Roman"/>
                <w:sz w:val="20"/>
                <w:szCs w:val="20"/>
              </w:rPr>
              <w:t xml:space="preserve">Ханты-Мансийского автономного округа – Югры </w:t>
            </w:r>
            <w:r w:rsidR="00615B61">
              <w:rPr>
                <w:rFonts w:ascii="Times New Roman" w:hAnsi="Times New Roman"/>
                <w:sz w:val="20"/>
                <w:szCs w:val="20"/>
              </w:rPr>
              <w:t xml:space="preserve">от 05.10.2018 </w:t>
            </w:r>
            <w:r w:rsidR="00563B25">
              <w:rPr>
                <w:rFonts w:ascii="Times New Roman" w:hAnsi="Times New Roman"/>
                <w:sz w:val="20"/>
                <w:szCs w:val="20"/>
              </w:rPr>
              <w:br/>
            </w:r>
            <w:r w:rsidR="00615B61" w:rsidRPr="00AF2482">
              <w:rPr>
                <w:rFonts w:ascii="Times New Roman" w:hAnsi="Times New Roman"/>
                <w:sz w:val="20"/>
                <w:szCs w:val="20"/>
              </w:rPr>
              <w:t>№ 343-п</w:t>
            </w:r>
            <w:r w:rsidR="00615B61" w:rsidRPr="000156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7803">
              <w:rPr>
                <w:rFonts w:ascii="Times New Roman" w:hAnsi="Times New Roman"/>
                <w:sz w:val="20"/>
                <w:szCs w:val="20"/>
              </w:rPr>
              <w:t>«О государственн</w:t>
            </w:r>
            <w:r w:rsidR="004A1425">
              <w:rPr>
                <w:rFonts w:ascii="Times New Roman" w:hAnsi="Times New Roman"/>
                <w:sz w:val="20"/>
                <w:szCs w:val="20"/>
              </w:rPr>
              <w:t>ой</w:t>
            </w:r>
            <w:r w:rsidRPr="000156A4">
              <w:rPr>
                <w:rFonts w:ascii="Times New Roman" w:hAnsi="Times New Roman"/>
                <w:sz w:val="20"/>
                <w:szCs w:val="20"/>
              </w:rPr>
              <w:t xml:space="preserve"> программ</w:t>
            </w:r>
            <w:r w:rsidR="004A1425">
              <w:rPr>
                <w:rFonts w:ascii="Times New Roman" w:hAnsi="Times New Roman"/>
                <w:sz w:val="20"/>
                <w:szCs w:val="20"/>
              </w:rPr>
              <w:t>е</w:t>
            </w:r>
            <w:r w:rsidRPr="000156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0A86" w:rsidRPr="00270A86">
              <w:rPr>
                <w:rFonts w:ascii="Times New Roman" w:hAnsi="Times New Roman"/>
                <w:sz w:val="20"/>
                <w:szCs w:val="20"/>
              </w:rPr>
              <w:t xml:space="preserve">Ханты-Мансийского автономного округа – Югры </w:t>
            </w:r>
            <w:r w:rsidRPr="000156A4">
              <w:rPr>
                <w:rFonts w:ascii="Times New Roman" w:hAnsi="Times New Roman"/>
                <w:sz w:val="20"/>
                <w:szCs w:val="20"/>
              </w:rPr>
              <w:t>«Поддержка занятости населения»</w:t>
            </w:r>
            <w:r w:rsidR="00AF2482" w:rsidRPr="00AF24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56FC3AAC" w14:textId="6970A107" w:rsidR="00364439" w:rsidRPr="000156A4" w:rsidRDefault="00FD4A7A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30.09.2020</w:t>
            </w:r>
          </w:p>
        </w:tc>
        <w:tc>
          <w:tcPr>
            <w:tcW w:w="2059" w:type="dxa"/>
          </w:tcPr>
          <w:p w14:paraId="2563C0B6" w14:textId="77777777" w:rsidR="00364439" w:rsidRPr="004079DA" w:rsidRDefault="00935178" w:rsidP="008D53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4079DA">
              <w:rPr>
                <w:rFonts w:ascii="Times New Roman" w:hAnsi="Times New Roman"/>
                <w:sz w:val="20"/>
                <w:szCs w:val="20"/>
              </w:rPr>
              <w:t>Миронова Ю.А.</w:t>
            </w:r>
          </w:p>
        </w:tc>
        <w:tc>
          <w:tcPr>
            <w:tcW w:w="1701" w:type="dxa"/>
            <w:gridSpan w:val="2"/>
          </w:tcPr>
          <w:p w14:paraId="7EE4D2FD" w14:textId="77777777" w:rsidR="00364439" w:rsidRPr="000156A4" w:rsidRDefault="000A76A0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0A76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439" w:rsidRPr="002D2523" w14:paraId="33FF97C6" w14:textId="77777777" w:rsidTr="00A13BEA">
        <w:trPr>
          <w:trHeight w:val="313"/>
        </w:trPr>
        <w:tc>
          <w:tcPr>
            <w:tcW w:w="993" w:type="dxa"/>
          </w:tcPr>
          <w:p w14:paraId="4C15B63A" w14:textId="77777777" w:rsidR="00364439" w:rsidRPr="008D5339" w:rsidRDefault="008D5339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D5339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364439" w:rsidRPr="008D53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77FCB02D" w14:textId="77777777" w:rsidR="00364439" w:rsidRPr="004079DA" w:rsidRDefault="00364439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4079DA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4079DA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4079DA">
              <w:rPr>
                <w:rFonts w:ascii="Times New Roman" w:hAnsi="Times New Roman"/>
                <w:sz w:val="20"/>
                <w:szCs w:val="20"/>
              </w:rPr>
              <w:t xml:space="preserve"> в сфере</w:t>
            </w:r>
            <w:r w:rsidRPr="004079DA">
              <w:rPr>
                <w:rFonts w:ascii="Times New Roman" w:hAnsi="Times New Roman"/>
              </w:rPr>
              <w:t xml:space="preserve"> </w:t>
            </w:r>
            <w:r w:rsidRPr="004079DA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</w:tr>
      <w:tr w:rsidR="00364439" w:rsidRPr="002D2523" w14:paraId="494C6872" w14:textId="77777777" w:rsidTr="00A13BEA">
        <w:trPr>
          <w:trHeight w:val="313"/>
        </w:trPr>
        <w:tc>
          <w:tcPr>
            <w:tcW w:w="993" w:type="dxa"/>
            <w:vAlign w:val="center"/>
          </w:tcPr>
          <w:p w14:paraId="6F6E5048" w14:textId="77777777" w:rsidR="00364439" w:rsidRPr="008D5339" w:rsidRDefault="008D5339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D5339">
              <w:rPr>
                <w:rFonts w:ascii="Times New Roman" w:hAnsi="Times New Roman"/>
                <w:sz w:val="20"/>
                <w:szCs w:val="20"/>
              </w:rPr>
              <w:t>4</w:t>
            </w:r>
            <w:r w:rsidR="00364439" w:rsidRPr="008D533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678" w:type="dxa"/>
          </w:tcPr>
          <w:p w14:paraId="760AD3B0" w14:textId="25D8AD6A" w:rsidR="00364439" w:rsidRPr="003455AC" w:rsidRDefault="00364439" w:rsidP="007F099F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455AC">
              <w:rPr>
                <w:rFonts w:ascii="Times New Roman" w:hAnsi="Times New Roman"/>
                <w:sz w:val="20"/>
                <w:szCs w:val="20"/>
                <w:lang w:val="x-none"/>
              </w:rPr>
              <w:t>Утвержден правов</w:t>
            </w:r>
            <w:r w:rsidRPr="003455AC">
              <w:rPr>
                <w:rFonts w:ascii="Times New Roman" w:hAnsi="Times New Roman"/>
                <w:sz w:val="20"/>
                <w:szCs w:val="20"/>
              </w:rPr>
              <w:t>ой</w:t>
            </w:r>
            <w:r w:rsidRPr="003455AC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 акт автономного округа в сфере </w:t>
            </w:r>
            <w:r w:rsidRPr="003455AC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Pr="003455AC">
              <w:rPr>
                <w:rFonts w:ascii="Times New Roman" w:hAnsi="Times New Roman"/>
                <w:sz w:val="20"/>
                <w:szCs w:val="20"/>
                <w:lang w:val="x-none"/>
              </w:rPr>
              <w:t>, которым</w:t>
            </w:r>
            <w:r w:rsidRPr="003455AC">
              <w:rPr>
                <w:rFonts w:ascii="Times New Roman" w:hAnsi="Times New Roman"/>
                <w:sz w:val="20"/>
                <w:szCs w:val="20"/>
              </w:rPr>
              <w:t xml:space="preserve"> закреплены </w:t>
            </w:r>
            <w:r w:rsidRPr="003455AC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полномочия </w:t>
            </w:r>
            <w:r w:rsidRPr="003455AC">
              <w:rPr>
                <w:rFonts w:ascii="Times New Roman" w:hAnsi="Times New Roman"/>
                <w:sz w:val="20"/>
                <w:szCs w:val="20"/>
              </w:rPr>
              <w:t>Департамента образования и молодеж</w:t>
            </w:r>
            <w:r w:rsidR="001F04D0">
              <w:rPr>
                <w:rFonts w:ascii="Times New Roman" w:hAnsi="Times New Roman"/>
                <w:sz w:val="20"/>
                <w:szCs w:val="20"/>
              </w:rPr>
              <w:t>ной политики автономного округа</w:t>
            </w:r>
            <w:r w:rsidR="0069319A">
              <w:rPr>
                <w:rFonts w:ascii="Times New Roman" w:hAnsi="Times New Roman"/>
                <w:sz w:val="20"/>
                <w:szCs w:val="20"/>
              </w:rPr>
              <w:t xml:space="preserve"> в части обеспечения доступности образования </w:t>
            </w:r>
            <w:r w:rsidR="007F099F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r w:rsidR="0069319A">
              <w:rPr>
                <w:rFonts w:ascii="Times New Roman" w:hAnsi="Times New Roman"/>
                <w:sz w:val="20"/>
                <w:szCs w:val="20"/>
              </w:rPr>
              <w:t>граждан из числа коренных малочисленных народов Севера, сохранения и развития родных языков коренных малочисленных народов Севера</w:t>
            </w:r>
          </w:p>
        </w:tc>
        <w:tc>
          <w:tcPr>
            <w:tcW w:w="4394" w:type="dxa"/>
          </w:tcPr>
          <w:p w14:paraId="1867F8C2" w14:textId="77777777" w:rsidR="00364439" w:rsidRPr="003455AC" w:rsidRDefault="00BB515C" w:rsidP="00565161">
            <w:pPr>
              <w:keepNext/>
              <w:keepLines/>
              <w:spacing w:before="40"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B515C">
              <w:rPr>
                <w:rFonts w:ascii="Times New Roman" w:hAnsi="Times New Roman"/>
                <w:sz w:val="20"/>
                <w:szCs w:val="20"/>
              </w:rPr>
              <w:t>Постановление Правительства автономного округа «О внесении изменений в постановление</w:t>
            </w:r>
            <w:r w:rsidR="00563B25">
              <w:rPr>
                <w:rFonts w:ascii="Times New Roman" w:hAnsi="Times New Roman"/>
                <w:sz w:val="20"/>
                <w:szCs w:val="20"/>
              </w:rPr>
              <w:t xml:space="preserve"> Правительства автономного округа</w:t>
            </w:r>
            <w:r w:rsidRPr="00BB51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от 01.12.</w:t>
            </w:r>
            <w:r w:rsidRPr="00BB515C">
              <w:rPr>
                <w:rFonts w:ascii="Times New Roman" w:hAnsi="Times New Roman"/>
                <w:sz w:val="20"/>
                <w:szCs w:val="20"/>
              </w:rPr>
              <w:t xml:space="preserve">2017 № 486-п «О Департаменте </w:t>
            </w:r>
            <w:r w:rsidR="00565161">
              <w:rPr>
                <w:rFonts w:ascii="Times New Roman" w:hAnsi="Times New Roman"/>
                <w:sz w:val="20"/>
                <w:szCs w:val="20"/>
              </w:rPr>
              <w:t xml:space="preserve">образования и молодежной политики </w:t>
            </w:r>
            <w:r w:rsidRPr="00BB515C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Югры»</w:t>
            </w:r>
          </w:p>
        </w:tc>
        <w:tc>
          <w:tcPr>
            <w:tcW w:w="1877" w:type="dxa"/>
          </w:tcPr>
          <w:p w14:paraId="67BEDAA7" w14:textId="67F5B4B4" w:rsidR="00364439" w:rsidRPr="003455AC" w:rsidRDefault="00D37C82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106CF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92" w:type="dxa"/>
            <w:gridSpan w:val="2"/>
          </w:tcPr>
          <w:p w14:paraId="1FD73101" w14:textId="77777777" w:rsidR="00364439" w:rsidRPr="004079DA" w:rsidRDefault="00BB515C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4079DA">
              <w:rPr>
                <w:rFonts w:ascii="Times New Roman" w:hAnsi="Times New Roman"/>
                <w:sz w:val="20"/>
                <w:szCs w:val="20"/>
              </w:rPr>
              <w:t>Вернер Е.М.</w:t>
            </w:r>
          </w:p>
        </w:tc>
        <w:tc>
          <w:tcPr>
            <w:tcW w:w="1668" w:type="dxa"/>
          </w:tcPr>
          <w:p w14:paraId="1D7FC244" w14:textId="77777777" w:rsidR="00364439" w:rsidRPr="008C04CA" w:rsidRDefault="008C04CA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04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439" w:rsidRPr="002D2523" w14:paraId="003A5DBE" w14:textId="77777777" w:rsidTr="00A13BEA">
        <w:trPr>
          <w:trHeight w:val="313"/>
        </w:trPr>
        <w:tc>
          <w:tcPr>
            <w:tcW w:w="993" w:type="dxa"/>
            <w:vAlign w:val="center"/>
          </w:tcPr>
          <w:p w14:paraId="134FAAAB" w14:textId="77777777" w:rsidR="00364439" w:rsidRPr="00051E95" w:rsidRDefault="00275836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678" w:type="dxa"/>
          </w:tcPr>
          <w:p w14:paraId="72532002" w14:textId="77777777" w:rsidR="00364439" w:rsidRPr="00A81DE7" w:rsidRDefault="00364439" w:rsidP="00EF602F">
            <w:pPr>
              <w:keepNext/>
              <w:keepLines/>
              <w:spacing w:before="40"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 «Развитие образования»</w:t>
            </w:r>
            <w:r w:rsidR="00EF602F">
              <w:rPr>
                <w:rFonts w:ascii="Times New Roman" w:hAnsi="Times New Roman"/>
                <w:sz w:val="20"/>
                <w:szCs w:val="20"/>
              </w:rPr>
              <w:t xml:space="preserve"> в части закрепления мероприятий, обеспечивающих доступность образования гражданам из числа коренных малочисленных народов Севера</w:t>
            </w:r>
          </w:p>
        </w:tc>
        <w:tc>
          <w:tcPr>
            <w:tcW w:w="4394" w:type="dxa"/>
          </w:tcPr>
          <w:p w14:paraId="79FFEE46" w14:textId="77777777" w:rsidR="00364439" w:rsidRPr="00A81DE7" w:rsidRDefault="00364439" w:rsidP="00364439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</w:t>
            </w:r>
            <w:r w:rsidR="00565161" w:rsidRPr="00565161">
              <w:rPr>
                <w:rFonts w:ascii="Times New Roman" w:hAnsi="Times New Roman"/>
                <w:sz w:val="20"/>
                <w:szCs w:val="20"/>
              </w:rPr>
              <w:t>«О внесении изменений в постановление Правител</w:t>
            </w:r>
            <w:r w:rsidR="00275836">
              <w:rPr>
                <w:rFonts w:ascii="Times New Roman" w:hAnsi="Times New Roman"/>
                <w:sz w:val="20"/>
                <w:szCs w:val="20"/>
              </w:rPr>
              <w:t xml:space="preserve">ьства автономного округа </w:t>
            </w:r>
            <w:r w:rsidR="00565161" w:rsidRPr="00565161">
              <w:rPr>
                <w:rFonts w:ascii="Times New Roman" w:hAnsi="Times New Roman"/>
                <w:sz w:val="20"/>
                <w:szCs w:val="20"/>
              </w:rPr>
              <w:t>от 05.10.2018 № 338-п «О государственной программе Ханты-Мансийского автономного округа – Югры «Развитие образования»</w:t>
            </w:r>
          </w:p>
        </w:tc>
        <w:tc>
          <w:tcPr>
            <w:tcW w:w="1877" w:type="dxa"/>
          </w:tcPr>
          <w:p w14:paraId="6A64F5E1" w14:textId="3911C850" w:rsidR="00364439" w:rsidRPr="00A81DE7" w:rsidRDefault="00FD4A7A" w:rsidP="0050686F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30.09.2020</w:t>
            </w:r>
          </w:p>
        </w:tc>
        <w:tc>
          <w:tcPr>
            <w:tcW w:w="2092" w:type="dxa"/>
            <w:gridSpan w:val="2"/>
          </w:tcPr>
          <w:p w14:paraId="3E399BB8" w14:textId="77777777" w:rsidR="00364439" w:rsidRPr="0050686F" w:rsidRDefault="00275836" w:rsidP="00364439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Вернер Е.М.</w:t>
            </w:r>
          </w:p>
        </w:tc>
        <w:tc>
          <w:tcPr>
            <w:tcW w:w="1668" w:type="dxa"/>
          </w:tcPr>
          <w:p w14:paraId="4317B9A9" w14:textId="77777777" w:rsidR="00364439" w:rsidRPr="008C04CA" w:rsidRDefault="008C04CA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04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439" w:rsidRPr="002D2523" w14:paraId="75A148FD" w14:textId="77777777" w:rsidTr="00A13BEA">
        <w:trPr>
          <w:trHeight w:val="313"/>
        </w:trPr>
        <w:tc>
          <w:tcPr>
            <w:tcW w:w="993" w:type="dxa"/>
          </w:tcPr>
          <w:p w14:paraId="5A2AF13A" w14:textId="77777777" w:rsidR="00364439" w:rsidRPr="00051E95" w:rsidRDefault="00460754" w:rsidP="00364439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t>5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3C75288C" w14:textId="77777777" w:rsidR="00364439" w:rsidRPr="006C6454" w:rsidRDefault="00364439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6C6454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6C6454">
              <w:rPr>
                <w:rFonts w:ascii="Times New Roman" w:hAnsi="Times New Roman"/>
                <w:sz w:val="20"/>
                <w:szCs w:val="20"/>
              </w:rPr>
              <w:t xml:space="preserve"> в сфере культуры</w:t>
            </w:r>
          </w:p>
        </w:tc>
      </w:tr>
      <w:tr w:rsidR="00364439" w:rsidRPr="002D2523" w14:paraId="7B93A137" w14:textId="77777777" w:rsidTr="00A13BEA">
        <w:trPr>
          <w:trHeight w:val="313"/>
        </w:trPr>
        <w:tc>
          <w:tcPr>
            <w:tcW w:w="993" w:type="dxa"/>
          </w:tcPr>
          <w:p w14:paraId="477A12B6" w14:textId="77777777" w:rsidR="00364439" w:rsidRPr="00051E95" w:rsidRDefault="00460754" w:rsidP="00460754">
            <w:pPr>
              <w:keepNext/>
              <w:keepLines/>
              <w:spacing w:before="40"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t>5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  <w:r w:rsidRPr="00051E95">
              <w:rPr>
                <w:rFonts w:ascii="Times New Roman" w:hAnsi="Times New Roman"/>
                <w:sz w:val="20"/>
                <w:szCs w:val="20"/>
              </w:rPr>
              <w:t>1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312CB340" w14:textId="77777777" w:rsidR="00364439" w:rsidRPr="00A81DE7" w:rsidRDefault="00364439" w:rsidP="003C24F5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 «</w:t>
            </w:r>
            <w:r w:rsidR="008C04CA" w:rsidRPr="00A81DE7">
              <w:rPr>
                <w:rFonts w:ascii="Times New Roman" w:hAnsi="Times New Roman"/>
                <w:sz w:val="20"/>
                <w:szCs w:val="20"/>
              </w:rPr>
              <w:t>Культурное пространство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>»</w:t>
            </w:r>
            <w:r w:rsidR="003C24F5">
              <w:rPr>
                <w:rFonts w:ascii="Times New Roman" w:hAnsi="Times New Roman"/>
                <w:sz w:val="20"/>
                <w:szCs w:val="20"/>
              </w:rPr>
              <w:t xml:space="preserve"> в части закрепления мероприятий, обеспечивающих сохранение и популяризацию культуры, традиций, традиционных ремесел коренных малочисленных народов Севера</w:t>
            </w:r>
          </w:p>
        </w:tc>
        <w:tc>
          <w:tcPr>
            <w:tcW w:w="4394" w:type="dxa"/>
          </w:tcPr>
          <w:p w14:paraId="1AE55DA4" w14:textId="77777777" w:rsidR="00364439" w:rsidRPr="00A81DE7" w:rsidRDefault="00364439" w:rsidP="00A81DE7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</w:t>
            </w:r>
            <w:r w:rsidR="00477BAD" w:rsidRPr="00477BAD">
              <w:rPr>
                <w:rFonts w:ascii="Times New Roman" w:hAnsi="Times New Roman"/>
                <w:sz w:val="20"/>
                <w:szCs w:val="20"/>
              </w:rPr>
              <w:t>«О внесении изменений в постановление Правительства автономного округа от 05.10.2018 № 341-п «О государственной программе Ханты-Мансийского автономного округа – Югры «Культурное пространство»</w:t>
            </w:r>
          </w:p>
        </w:tc>
        <w:tc>
          <w:tcPr>
            <w:tcW w:w="1877" w:type="dxa"/>
          </w:tcPr>
          <w:p w14:paraId="6C4629AD" w14:textId="50E94C4E" w:rsidR="00364439" w:rsidRPr="00A81DE7" w:rsidRDefault="00B255E4" w:rsidP="00464FBA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30.09.2020</w:t>
            </w:r>
          </w:p>
        </w:tc>
        <w:tc>
          <w:tcPr>
            <w:tcW w:w="2059" w:type="dxa"/>
          </w:tcPr>
          <w:p w14:paraId="5AB9CE87" w14:textId="6E0F0495" w:rsidR="00364439" w:rsidRPr="006C6454" w:rsidRDefault="00434845" w:rsidP="00DD2CF4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Петривляк Е.И.</w:t>
            </w:r>
          </w:p>
        </w:tc>
        <w:tc>
          <w:tcPr>
            <w:tcW w:w="1701" w:type="dxa"/>
            <w:gridSpan w:val="2"/>
          </w:tcPr>
          <w:p w14:paraId="2534F47A" w14:textId="77777777" w:rsidR="00364439" w:rsidRPr="00764949" w:rsidRDefault="00764949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6494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64439" w:rsidRPr="002D2523" w14:paraId="18B78E4F" w14:textId="77777777" w:rsidTr="00A13BEA">
        <w:tc>
          <w:tcPr>
            <w:tcW w:w="993" w:type="dxa"/>
          </w:tcPr>
          <w:p w14:paraId="699CC452" w14:textId="77777777" w:rsidR="00364439" w:rsidRPr="00051E95" w:rsidRDefault="00460754" w:rsidP="00364439">
            <w:pPr>
              <w:keepNext/>
              <w:keepLines/>
              <w:spacing w:before="40" w:line="259" w:lineRule="auto"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t>6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3E247C0B" w14:textId="77777777" w:rsidR="00364439" w:rsidRPr="00764949" w:rsidRDefault="00364439" w:rsidP="00A81DE7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64949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764949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764949">
              <w:rPr>
                <w:rFonts w:ascii="Times New Roman" w:hAnsi="Times New Roman"/>
                <w:sz w:val="20"/>
                <w:szCs w:val="20"/>
              </w:rPr>
              <w:t xml:space="preserve"> в сфере массовых коммуникаций и средств массовой информации, межрегиональных и международных связей</w:t>
            </w:r>
          </w:p>
        </w:tc>
      </w:tr>
      <w:tr w:rsidR="00364439" w:rsidRPr="002D2523" w14:paraId="54C09463" w14:textId="77777777" w:rsidTr="00A13BEA">
        <w:tc>
          <w:tcPr>
            <w:tcW w:w="993" w:type="dxa"/>
          </w:tcPr>
          <w:p w14:paraId="54DB3E25" w14:textId="77777777" w:rsidR="00364439" w:rsidRPr="00051E95" w:rsidRDefault="00460754" w:rsidP="00364439">
            <w:pPr>
              <w:keepNext/>
              <w:keepLines/>
              <w:spacing w:before="40" w:line="259" w:lineRule="auto"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t>6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678" w:type="dxa"/>
          </w:tcPr>
          <w:p w14:paraId="79EBFC49" w14:textId="77777777" w:rsidR="00364439" w:rsidRPr="00764949" w:rsidRDefault="00364439" w:rsidP="002D1C85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>Утвержден правов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>ой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 акт автономного округа</w:t>
            </w:r>
            <w:r w:rsidR="00270A86">
              <w:rPr>
                <w:rFonts w:ascii="Times New Roman" w:hAnsi="Times New Roman"/>
                <w:sz w:val="20"/>
                <w:szCs w:val="20"/>
              </w:rPr>
              <w:t xml:space="preserve"> в сфере </w:t>
            </w:r>
            <w:r w:rsidR="00270A86" w:rsidRPr="00270A86">
              <w:rPr>
                <w:rFonts w:ascii="Times New Roman" w:hAnsi="Times New Roman"/>
                <w:sz w:val="20"/>
                <w:szCs w:val="20"/>
              </w:rPr>
              <w:t>массовых коммуникаций и средств массовой информации, межрегиональных и международных связей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>, которым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 закреплены 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полномочия 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Департамента общественных и внешних связей автономного округа </w:t>
            </w:r>
            <w:r w:rsidR="008C04CA">
              <w:rPr>
                <w:rFonts w:ascii="Times New Roman" w:hAnsi="Times New Roman"/>
                <w:sz w:val="20"/>
                <w:szCs w:val="20"/>
              </w:rPr>
              <w:t>в части обеспечения развития средств массовой информации, издающихся (выпускающихся)</w:t>
            </w:r>
            <w:r w:rsidR="00D71D72">
              <w:rPr>
                <w:rFonts w:ascii="Times New Roman" w:hAnsi="Times New Roman"/>
                <w:sz w:val="20"/>
                <w:szCs w:val="20"/>
              </w:rPr>
              <w:t xml:space="preserve"> на языках коренных малочисленных </w:t>
            </w:r>
            <w:r w:rsidR="00764949">
              <w:rPr>
                <w:rFonts w:ascii="Times New Roman" w:hAnsi="Times New Roman"/>
                <w:sz w:val="20"/>
                <w:szCs w:val="20"/>
              </w:rPr>
              <w:t>народов Севера, создания условий для укрепления финно-угорских связей</w:t>
            </w:r>
          </w:p>
        </w:tc>
        <w:tc>
          <w:tcPr>
            <w:tcW w:w="4394" w:type="dxa"/>
          </w:tcPr>
          <w:p w14:paraId="6D3A7D78" w14:textId="77777777" w:rsidR="00364439" w:rsidRPr="00A81DE7" w:rsidRDefault="00F23A99" w:rsidP="00F23A99">
            <w:pPr>
              <w:keepNext/>
              <w:keepLines/>
              <w:spacing w:before="4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F23A9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«О внесении изменений в 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>Губернатора</w:t>
            </w:r>
            <w:r w:rsidRPr="00F23A99">
              <w:rPr>
                <w:rFonts w:ascii="Times New Roman" w:hAnsi="Times New Roman"/>
                <w:sz w:val="20"/>
                <w:szCs w:val="20"/>
              </w:rPr>
              <w:t xml:space="preserve"> автономного округа от </w:t>
            </w:r>
            <w:r>
              <w:rPr>
                <w:rFonts w:ascii="Times New Roman" w:hAnsi="Times New Roman"/>
                <w:sz w:val="20"/>
                <w:szCs w:val="20"/>
              </w:rPr>
              <w:t>01.07.2010 №</w:t>
            </w:r>
            <w:r w:rsidRPr="00F23A99">
              <w:rPr>
                <w:rFonts w:ascii="Times New Roman" w:hAnsi="Times New Roman"/>
                <w:sz w:val="20"/>
                <w:szCs w:val="20"/>
              </w:rPr>
              <w:t xml:space="preserve"> 115 «О Департаменте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общественных и внешних связей</w:t>
            </w:r>
            <w:r w:rsidRPr="00F23A99">
              <w:rPr>
                <w:rFonts w:ascii="Times New Roman" w:hAnsi="Times New Roman"/>
                <w:sz w:val="20"/>
                <w:szCs w:val="20"/>
              </w:rPr>
              <w:t xml:space="preserve"> Ханты-Мансийского автономного округа – Югры»</w:t>
            </w:r>
          </w:p>
        </w:tc>
        <w:tc>
          <w:tcPr>
            <w:tcW w:w="1877" w:type="dxa"/>
          </w:tcPr>
          <w:p w14:paraId="77EC55A8" w14:textId="2CB5B0F7" w:rsidR="00364439" w:rsidRPr="00A81DE7" w:rsidRDefault="00D37C82" w:rsidP="00A81DE7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106CF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409F11FB" w14:textId="77777777" w:rsidR="00364439" w:rsidRPr="006C6454" w:rsidRDefault="001C323B" w:rsidP="00F614E2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Неустроева О.А.</w:t>
            </w:r>
          </w:p>
        </w:tc>
        <w:tc>
          <w:tcPr>
            <w:tcW w:w="1701" w:type="dxa"/>
            <w:gridSpan w:val="2"/>
          </w:tcPr>
          <w:p w14:paraId="31819F14" w14:textId="77777777" w:rsidR="00364439" w:rsidRPr="00764949" w:rsidRDefault="00764949" w:rsidP="00364439">
            <w:pPr>
              <w:keepNext/>
              <w:keepLines/>
              <w:spacing w:before="40"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649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64439" w:rsidRPr="002D2523" w14:paraId="785C6C47" w14:textId="77777777" w:rsidTr="00A13BEA">
        <w:tc>
          <w:tcPr>
            <w:tcW w:w="993" w:type="dxa"/>
          </w:tcPr>
          <w:p w14:paraId="7B0976CC" w14:textId="77777777" w:rsidR="00364439" w:rsidRPr="00051E95" w:rsidRDefault="00460754" w:rsidP="00460754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t>6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  <w:r w:rsidRPr="00051E95">
              <w:rPr>
                <w:rFonts w:ascii="Times New Roman" w:hAnsi="Times New Roman"/>
                <w:sz w:val="20"/>
                <w:szCs w:val="20"/>
              </w:rPr>
              <w:t>2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351F7256" w14:textId="77777777" w:rsidR="00364439" w:rsidRPr="00A81DE7" w:rsidRDefault="00364439" w:rsidP="0029627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</w:rPr>
              <w:t xml:space="preserve">Приняты изменения в государственную программу </w:t>
            </w:r>
            <w:r w:rsidRPr="00A81D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автономного округа 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ab/>
              <w:t>«</w:t>
            </w:r>
            <w:r w:rsidR="00485D73">
              <w:rPr>
                <w:rFonts w:ascii="Times New Roman" w:hAnsi="Times New Roman"/>
                <w:sz w:val="20"/>
                <w:szCs w:val="20"/>
              </w:rPr>
              <w:t>Устойчивое развитие коренных малочисленных народов Севера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296276">
              <w:rPr>
                <w:rFonts w:ascii="Times New Roman" w:hAnsi="Times New Roman"/>
                <w:sz w:val="20"/>
                <w:szCs w:val="20"/>
              </w:rPr>
              <w:t>в части закрепления мероприятий, обеспечивающих открытость и доступность информации по реализации мероприятий, связанных с защитой прав коренных малочисленных народов Север</w:t>
            </w:r>
            <w:r w:rsidR="005652DE">
              <w:rPr>
                <w:rFonts w:ascii="Times New Roman" w:hAnsi="Times New Roman"/>
                <w:sz w:val="20"/>
                <w:szCs w:val="20"/>
              </w:rPr>
              <w:t>а, в том числе на получение мер государственной поддержки</w:t>
            </w:r>
          </w:p>
        </w:tc>
        <w:tc>
          <w:tcPr>
            <w:tcW w:w="4394" w:type="dxa"/>
          </w:tcPr>
          <w:p w14:paraId="12721B65" w14:textId="77777777" w:rsidR="00364439" w:rsidRPr="00A81DE7" w:rsidRDefault="00364439" w:rsidP="00485D73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Правительства автономного </w:t>
            </w:r>
            <w:r w:rsidRPr="00A81D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округа «О внесении изменений в государственную программу </w:t>
            </w:r>
            <w:r w:rsidR="004503B0" w:rsidRPr="004503B0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485D73">
              <w:rPr>
                <w:rFonts w:ascii="Times New Roman" w:hAnsi="Times New Roman"/>
                <w:sz w:val="20"/>
                <w:szCs w:val="20"/>
              </w:rPr>
              <w:t>Устойчивое развитие коренных малочисленных народов Севера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77" w:type="dxa"/>
          </w:tcPr>
          <w:p w14:paraId="3E91B67A" w14:textId="268BDCD7" w:rsidR="00364439" w:rsidRPr="00A81DE7" w:rsidRDefault="008C4F23" w:rsidP="00A81DE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30.09.2020</w:t>
            </w:r>
          </w:p>
        </w:tc>
        <w:tc>
          <w:tcPr>
            <w:tcW w:w="2059" w:type="dxa"/>
          </w:tcPr>
          <w:p w14:paraId="7712366A" w14:textId="77777777" w:rsidR="00364439" w:rsidRPr="006C6454" w:rsidRDefault="001C323B" w:rsidP="00485D73">
            <w:pPr>
              <w:keepNext/>
              <w:keepLines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Неустроева О.А.</w:t>
            </w:r>
          </w:p>
        </w:tc>
        <w:tc>
          <w:tcPr>
            <w:tcW w:w="1701" w:type="dxa"/>
            <w:gridSpan w:val="2"/>
          </w:tcPr>
          <w:p w14:paraId="10BE8762" w14:textId="77777777" w:rsidR="00364439" w:rsidRPr="00764949" w:rsidRDefault="00764949" w:rsidP="00A81DE7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649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64439" w:rsidRPr="002D2523" w14:paraId="41553CDE" w14:textId="77777777" w:rsidTr="00A13BEA">
        <w:tc>
          <w:tcPr>
            <w:tcW w:w="993" w:type="dxa"/>
          </w:tcPr>
          <w:p w14:paraId="0CB2CA0B" w14:textId="77777777" w:rsidR="00364439" w:rsidRPr="00051E95" w:rsidRDefault="00460754" w:rsidP="00A81DE7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1E95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364439" w:rsidRPr="00051E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41FDD15A" w14:textId="77777777" w:rsidR="00364439" w:rsidRPr="006C6454" w:rsidRDefault="000017BF" w:rsidP="004503B0">
            <w:pPr>
              <w:keepNext/>
              <w:keepLines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6C6454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6C6454">
              <w:rPr>
                <w:rFonts w:ascii="Times New Roman" w:hAnsi="Times New Roman"/>
                <w:sz w:val="20"/>
                <w:szCs w:val="20"/>
              </w:rPr>
              <w:t xml:space="preserve"> в сфере </w:t>
            </w:r>
            <w:r w:rsidR="004503B0" w:rsidRPr="006C6454">
              <w:rPr>
                <w:rFonts w:ascii="Times New Roman" w:hAnsi="Times New Roman"/>
                <w:sz w:val="20"/>
                <w:szCs w:val="20"/>
              </w:rPr>
              <w:t>агропромышленного комплекса</w:t>
            </w:r>
          </w:p>
        </w:tc>
      </w:tr>
      <w:tr w:rsidR="00364439" w:rsidRPr="002D2523" w14:paraId="22D2E07D" w14:textId="77777777" w:rsidTr="00A13BEA">
        <w:tc>
          <w:tcPr>
            <w:tcW w:w="993" w:type="dxa"/>
          </w:tcPr>
          <w:p w14:paraId="7E0CDBF3" w14:textId="77777777" w:rsidR="00364439" w:rsidRPr="00A81DE7" w:rsidRDefault="00C07526" w:rsidP="00A81DE7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4439" w:rsidRPr="00A81DE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678" w:type="dxa"/>
          </w:tcPr>
          <w:p w14:paraId="4E5EE82C" w14:textId="3044589E" w:rsidR="00364439" w:rsidRPr="00464FBA" w:rsidRDefault="000A0BD1" w:rsidP="00831575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>Утвержден правов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>ой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 акт автономного округа, которым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 закреплены 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полномочия 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>Департамента промышленности автономного округа</w:t>
            </w:r>
            <w:r w:rsidR="005652DE">
              <w:rPr>
                <w:rFonts w:ascii="Times New Roman" w:hAnsi="Times New Roman"/>
                <w:sz w:val="20"/>
                <w:szCs w:val="20"/>
              </w:rPr>
              <w:t xml:space="preserve"> в части </w:t>
            </w:r>
            <w:r w:rsidR="00C843EE">
              <w:rPr>
                <w:rFonts w:ascii="Times New Roman" w:hAnsi="Times New Roman"/>
                <w:sz w:val="20"/>
                <w:szCs w:val="20"/>
              </w:rPr>
              <w:t xml:space="preserve">обеспечения реализации мер по развитию системы </w:t>
            </w:r>
            <w:r w:rsidR="008707E1" w:rsidRPr="008707E1">
              <w:rPr>
                <w:rFonts w:ascii="Times New Roman" w:hAnsi="Times New Roman"/>
                <w:sz w:val="20"/>
                <w:szCs w:val="20"/>
              </w:rPr>
              <w:t>заготовки и переработки продукции дикоросов, в том числе общинам коренных малочисленных народов Севера</w:t>
            </w:r>
          </w:p>
        </w:tc>
        <w:tc>
          <w:tcPr>
            <w:tcW w:w="4394" w:type="dxa"/>
          </w:tcPr>
          <w:p w14:paraId="29FDB33B" w14:textId="26D393BA" w:rsidR="00364439" w:rsidRPr="00A81DE7" w:rsidRDefault="00B162B2" w:rsidP="008707E1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162B2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 w:rsidR="008707E1">
              <w:rPr>
                <w:rFonts w:ascii="Times New Roman" w:hAnsi="Times New Roman"/>
                <w:sz w:val="20"/>
                <w:szCs w:val="20"/>
              </w:rPr>
              <w:t>Губернатора</w:t>
            </w:r>
            <w:r w:rsidR="008707E1" w:rsidRPr="00B162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2B2">
              <w:rPr>
                <w:rFonts w:ascii="Times New Roman" w:hAnsi="Times New Roman"/>
                <w:sz w:val="20"/>
                <w:szCs w:val="20"/>
              </w:rPr>
              <w:t xml:space="preserve">автономного округа «О внесении изменений в постановление Губернатора </w:t>
            </w:r>
            <w:r w:rsidR="0060083B" w:rsidRPr="0060083B">
              <w:rPr>
                <w:rFonts w:ascii="Times New Roman" w:hAnsi="Times New Roman"/>
                <w:sz w:val="20"/>
                <w:szCs w:val="20"/>
              </w:rPr>
              <w:t xml:space="preserve">Ханты-Мансийского автономного округа – Югры </w:t>
            </w:r>
            <w:r w:rsidRPr="00B162B2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22.12.2016 № 156</w:t>
            </w:r>
            <w:r w:rsidRPr="00B162B2">
              <w:rPr>
                <w:rFonts w:ascii="Times New Roman" w:hAnsi="Times New Roman"/>
                <w:sz w:val="20"/>
                <w:szCs w:val="20"/>
              </w:rPr>
              <w:t xml:space="preserve"> «О Департаменте </w:t>
            </w:r>
            <w:r>
              <w:rPr>
                <w:rFonts w:ascii="Times New Roman" w:hAnsi="Times New Roman"/>
                <w:sz w:val="20"/>
                <w:szCs w:val="20"/>
              </w:rPr>
              <w:t>промышленности</w:t>
            </w:r>
            <w:r w:rsidRPr="00B162B2">
              <w:rPr>
                <w:rFonts w:ascii="Times New Roman" w:hAnsi="Times New Roman"/>
                <w:sz w:val="20"/>
                <w:szCs w:val="20"/>
              </w:rPr>
              <w:t xml:space="preserve"> Ханты-Мансийского автономного округа – Югры»</w:t>
            </w:r>
          </w:p>
        </w:tc>
        <w:tc>
          <w:tcPr>
            <w:tcW w:w="1877" w:type="dxa"/>
          </w:tcPr>
          <w:p w14:paraId="04D1B0B5" w14:textId="2DB29833" w:rsidR="00364439" w:rsidRPr="00A81DE7" w:rsidRDefault="00D37C82" w:rsidP="00A81DE7">
            <w:pPr>
              <w:keepNext/>
              <w:keepLines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106CF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7B74D429" w14:textId="77777777" w:rsidR="00364439" w:rsidRPr="006C6454" w:rsidRDefault="00B475D4" w:rsidP="00A81DE7">
            <w:pPr>
              <w:keepNext/>
              <w:keepLines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Петрова Е.Е.</w:t>
            </w:r>
          </w:p>
        </w:tc>
        <w:tc>
          <w:tcPr>
            <w:tcW w:w="1701" w:type="dxa"/>
            <w:gridSpan w:val="2"/>
          </w:tcPr>
          <w:p w14:paraId="4BFC22E1" w14:textId="77777777" w:rsidR="00364439" w:rsidRPr="005652DE" w:rsidRDefault="005652DE" w:rsidP="00A81DE7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52D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64439" w:rsidRPr="002D2523" w14:paraId="53269DD1" w14:textId="77777777" w:rsidTr="00A13BEA">
        <w:tc>
          <w:tcPr>
            <w:tcW w:w="993" w:type="dxa"/>
          </w:tcPr>
          <w:p w14:paraId="0EFAF195" w14:textId="77777777" w:rsidR="00364439" w:rsidRPr="00A81DE7" w:rsidRDefault="00C07526" w:rsidP="00A81DE7">
            <w:pPr>
              <w:keepNext/>
              <w:keepLines/>
              <w:spacing w:line="259" w:lineRule="auto"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4439" w:rsidRPr="00A81DE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4678" w:type="dxa"/>
          </w:tcPr>
          <w:p w14:paraId="4C129042" w14:textId="77777777" w:rsidR="00364439" w:rsidRPr="00A81DE7" w:rsidRDefault="000A0BD1" w:rsidP="009D784F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D739C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 «Развитие агропромышленного комплекса»</w:t>
            </w:r>
            <w:r w:rsidR="00C80B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784F">
              <w:rPr>
                <w:rFonts w:ascii="Times New Roman" w:hAnsi="Times New Roman"/>
                <w:sz w:val="20"/>
                <w:szCs w:val="20"/>
              </w:rPr>
              <w:t>в части совершенствование порядка расчета и предоставления субсидии на развитие системы заготовки и переработки дикоросов</w:t>
            </w:r>
          </w:p>
        </w:tc>
        <w:tc>
          <w:tcPr>
            <w:tcW w:w="4394" w:type="dxa"/>
          </w:tcPr>
          <w:p w14:paraId="7F35177A" w14:textId="77777777" w:rsidR="00364439" w:rsidRPr="00A81DE7" w:rsidRDefault="000A0BD1" w:rsidP="00633C39">
            <w:pPr>
              <w:keepNext/>
              <w:keepLines/>
              <w:spacing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D739C">
              <w:rPr>
                <w:rFonts w:ascii="Times New Roman" w:hAnsi="Times New Roman"/>
                <w:sz w:val="20"/>
                <w:szCs w:val="20"/>
              </w:rPr>
              <w:t>Постановление Правительства автономного округа «О внесении изменений</w:t>
            </w:r>
            <w:r w:rsidR="00633C39" w:rsidRPr="00633C39">
              <w:rPr>
                <w:rFonts w:ascii="Times New Roman" w:hAnsi="Times New Roman"/>
                <w:sz w:val="20"/>
                <w:szCs w:val="20"/>
              </w:rPr>
              <w:t xml:space="preserve"> в постановление Правительства </w:t>
            </w:r>
            <w:r w:rsidR="007430D2" w:rsidRPr="007430D2">
              <w:rPr>
                <w:rFonts w:ascii="Times New Roman" w:hAnsi="Times New Roman"/>
                <w:sz w:val="20"/>
                <w:szCs w:val="20"/>
              </w:rPr>
              <w:t xml:space="preserve">Ханты-Мансийского автономного округа – Югры </w:t>
            </w:r>
            <w:r w:rsidR="00633C39" w:rsidRPr="00633C39">
              <w:rPr>
                <w:rFonts w:ascii="Times New Roman" w:hAnsi="Times New Roman"/>
                <w:sz w:val="20"/>
                <w:szCs w:val="20"/>
              </w:rPr>
              <w:t>от 05.10.2018 № 344-п</w:t>
            </w:r>
            <w:r w:rsidRPr="002D73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3C39">
              <w:rPr>
                <w:rFonts w:ascii="Times New Roman" w:hAnsi="Times New Roman"/>
                <w:sz w:val="20"/>
                <w:szCs w:val="20"/>
              </w:rPr>
              <w:t>«О</w:t>
            </w:r>
            <w:r w:rsidRPr="002D739C">
              <w:rPr>
                <w:rFonts w:ascii="Times New Roman" w:hAnsi="Times New Roman"/>
                <w:sz w:val="20"/>
                <w:szCs w:val="20"/>
              </w:rPr>
              <w:t xml:space="preserve"> государственн</w:t>
            </w:r>
            <w:r w:rsidR="00633C39">
              <w:rPr>
                <w:rFonts w:ascii="Times New Roman" w:hAnsi="Times New Roman"/>
                <w:sz w:val="20"/>
                <w:szCs w:val="20"/>
              </w:rPr>
              <w:t>ой</w:t>
            </w:r>
            <w:r w:rsidRPr="002D739C">
              <w:rPr>
                <w:rFonts w:ascii="Times New Roman" w:hAnsi="Times New Roman"/>
                <w:sz w:val="20"/>
                <w:szCs w:val="20"/>
              </w:rPr>
              <w:t xml:space="preserve"> программ</w:t>
            </w:r>
            <w:r w:rsidR="00633C39">
              <w:rPr>
                <w:rFonts w:ascii="Times New Roman" w:hAnsi="Times New Roman"/>
                <w:sz w:val="20"/>
                <w:szCs w:val="20"/>
              </w:rPr>
              <w:t>е</w:t>
            </w:r>
            <w:r w:rsidRPr="002D739C">
              <w:rPr>
                <w:rFonts w:ascii="Times New Roman" w:hAnsi="Times New Roman"/>
                <w:sz w:val="20"/>
                <w:szCs w:val="20"/>
              </w:rPr>
              <w:t xml:space="preserve"> автономного округа «Развитие агропромышленного комплекса»</w:t>
            </w:r>
          </w:p>
        </w:tc>
        <w:tc>
          <w:tcPr>
            <w:tcW w:w="1877" w:type="dxa"/>
          </w:tcPr>
          <w:p w14:paraId="32D2ABEA" w14:textId="6F9678AA" w:rsidR="00364439" w:rsidRPr="00A81DE7" w:rsidRDefault="008C4F23" w:rsidP="00CB0980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30.09.2020</w:t>
            </w:r>
          </w:p>
        </w:tc>
        <w:tc>
          <w:tcPr>
            <w:tcW w:w="2059" w:type="dxa"/>
          </w:tcPr>
          <w:p w14:paraId="571A0EF1" w14:textId="77777777" w:rsidR="00364439" w:rsidRPr="006C6454" w:rsidRDefault="005733BA" w:rsidP="00CB0980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Фадин А.М.</w:t>
            </w:r>
          </w:p>
        </w:tc>
        <w:tc>
          <w:tcPr>
            <w:tcW w:w="1701" w:type="dxa"/>
            <w:gridSpan w:val="2"/>
          </w:tcPr>
          <w:p w14:paraId="1DBC12B6" w14:textId="77777777" w:rsidR="00364439" w:rsidRPr="005652DE" w:rsidRDefault="005652DE" w:rsidP="00A81DE7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52D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64439" w:rsidRPr="002D2523" w14:paraId="255A348A" w14:textId="77777777" w:rsidTr="00A13BEA">
        <w:tc>
          <w:tcPr>
            <w:tcW w:w="993" w:type="dxa"/>
          </w:tcPr>
          <w:p w14:paraId="0B8142A1" w14:textId="77777777" w:rsidR="00364439" w:rsidRPr="00A81DE7" w:rsidRDefault="00C07526" w:rsidP="00A81DE7">
            <w:pPr>
              <w:keepNext/>
              <w:keepLines/>
              <w:spacing w:line="259" w:lineRule="auto"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4439" w:rsidRPr="00A81D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78E5DCF2" w14:textId="04817AE7" w:rsidR="00364439" w:rsidRPr="006C6454" w:rsidRDefault="000017BF" w:rsidP="00C24AB5">
            <w:pPr>
              <w:keepNext/>
              <w:keepLines/>
              <w:spacing w:line="259" w:lineRule="auto"/>
              <w:jc w:val="both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6C6454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6C6454">
              <w:rPr>
                <w:rFonts w:ascii="Times New Roman" w:hAnsi="Times New Roman"/>
                <w:sz w:val="20"/>
                <w:szCs w:val="20"/>
              </w:rPr>
              <w:t xml:space="preserve"> в сфере </w:t>
            </w:r>
            <w:r w:rsidR="00857503" w:rsidRPr="006C6454">
              <w:rPr>
                <w:rFonts w:ascii="Times New Roman" w:hAnsi="Times New Roman"/>
                <w:sz w:val="20"/>
                <w:szCs w:val="20"/>
              </w:rPr>
              <w:t>поддержки национальных общин и организаций, осуществляющих традиционную хозяйственную деятельность и занимающихся традиционными промыслами</w:t>
            </w:r>
          </w:p>
        </w:tc>
      </w:tr>
      <w:tr w:rsidR="000A0BD1" w:rsidRPr="002D2523" w14:paraId="5EF5BCA3" w14:textId="77777777" w:rsidTr="00A13BEA">
        <w:tc>
          <w:tcPr>
            <w:tcW w:w="993" w:type="dxa"/>
          </w:tcPr>
          <w:p w14:paraId="109E5918" w14:textId="77777777" w:rsidR="000A0BD1" w:rsidRPr="00A81DE7" w:rsidRDefault="00C07526" w:rsidP="00A81DE7">
            <w:pPr>
              <w:keepNext/>
              <w:keepLines/>
              <w:spacing w:line="259" w:lineRule="auto"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0A0BD1" w:rsidRPr="00A81DE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678" w:type="dxa"/>
          </w:tcPr>
          <w:p w14:paraId="25CCA1B9" w14:textId="765496A7" w:rsidR="000A0BD1" w:rsidRPr="00A81DE7" w:rsidRDefault="000A0BD1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>Утвержден правов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>ой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 акт автономного округа в сфере</w:t>
            </w:r>
            <w:r w:rsidR="00591E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7503" w:rsidRPr="00857503">
              <w:rPr>
                <w:rFonts w:ascii="Times New Roman" w:hAnsi="Times New Roman"/>
                <w:sz w:val="20"/>
                <w:szCs w:val="20"/>
              </w:rPr>
              <w:t>поддержки национальных общин и организаций, осуществляющих традиционную хозяйственную деятельность и занимающихся традиционными промыслами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>, которым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 закреплены </w:t>
            </w:r>
            <w:r w:rsidRPr="00A81DE7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полномочия </w:t>
            </w:r>
            <w:r w:rsidRPr="00A81DE7">
              <w:rPr>
                <w:rFonts w:ascii="Times New Roman" w:hAnsi="Times New Roman"/>
                <w:sz w:val="20"/>
                <w:szCs w:val="20"/>
              </w:rPr>
              <w:t xml:space="preserve">Департамента недропользования и природных ресурсов автономного округа </w:t>
            </w:r>
            <w:r w:rsidR="00EA205C">
              <w:rPr>
                <w:rFonts w:ascii="Times New Roman" w:hAnsi="Times New Roman"/>
                <w:sz w:val="20"/>
                <w:szCs w:val="20"/>
              </w:rPr>
              <w:t xml:space="preserve">в части поддержки национальных общин и организаций, осуществляющих традиционную хозяйственную деятельность </w:t>
            </w:r>
            <w:r w:rsidR="00B401C6">
              <w:rPr>
                <w:rFonts w:ascii="Times New Roman" w:hAnsi="Times New Roman"/>
                <w:sz w:val="20"/>
                <w:szCs w:val="20"/>
              </w:rPr>
              <w:t>и занимающихся традиционными промыслами коренных малочисленных народов Севера</w:t>
            </w:r>
          </w:p>
        </w:tc>
        <w:tc>
          <w:tcPr>
            <w:tcW w:w="4394" w:type="dxa"/>
          </w:tcPr>
          <w:p w14:paraId="3664EBEE" w14:textId="77777777" w:rsidR="000A0BD1" w:rsidRPr="00A81DE7" w:rsidRDefault="004B2878" w:rsidP="004B2878">
            <w:pPr>
              <w:keepNext/>
              <w:keepLines/>
              <w:spacing w:line="259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B2878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«О внесении изменений в постановление Губернатора </w:t>
            </w:r>
            <w:r w:rsidR="0060083B" w:rsidRPr="0060083B">
              <w:rPr>
                <w:rFonts w:ascii="Times New Roman" w:hAnsi="Times New Roman"/>
                <w:sz w:val="20"/>
                <w:szCs w:val="20"/>
              </w:rPr>
              <w:t xml:space="preserve">Ханты-Мансийского автономного округа – Югры </w:t>
            </w:r>
            <w:r w:rsidRPr="004B2878">
              <w:rPr>
                <w:rFonts w:ascii="Times New Roman" w:hAnsi="Times New Roman"/>
                <w:sz w:val="20"/>
                <w:szCs w:val="20"/>
              </w:rPr>
              <w:t xml:space="preserve">от 22.12.2016 № 156 «О Департаменте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недропользования и природных ресурсов </w:t>
            </w:r>
            <w:r w:rsidRPr="004B2878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Югры»</w:t>
            </w:r>
          </w:p>
        </w:tc>
        <w:tc>
          <w:tcPr>
            <w:tcW w:w="1877" w:type="dxa"/>
          </w:tcPr>
          <w:p w14:paraId="58BBEC5D" w14:textId="74C371E9" w:rsidR="000A0BD1" w:rsidRPr="00A81DE7" w:rsidRDefault="00D37C82" w:rsidP="00A81DE7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BB2ECB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3C67A2FF" w14:textId="77777777" w:rsidR="000A0BD1" w:rsidRPr="006C6454" w:rsidRDefault="00E80206" w:rsidP="00BA533E">
            <w:pPr>
              <w:keepNext/>
              <w:keepLines/>
              <w:spacing w:line="259" w:lineRule="auto"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Лавров Е.А.</w:t>
            </w:r>
          </w:p>
        </w:tc>
        <w:tc>
          <w:tcPr>
            <w:tcW w:w="1701" w:type="dxa"/>
            <w:gridSpan w:val="2"/>
          </w:tcPr>
          <w:p w14:paraId="6EE4EA19" w14:textId="77777777" w:rsidR="000A0BD1" w:rsidRPr="00C80B5C" w:rsidRDefault="00C80B5C" w:rsidP="00A81DE7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80B5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A0BD1" w:rsidRPr="002D2523" w14:paraId="1D876E52" w14:textId="77777777" w:rsidTr="00A13BEA">
        <w:tc>
          <w:tcPr>
            <w:tcW w:w="993" w:type="dxa"/>
          </w:tcPr>
          <w:p w14:paraId="1452A74A" w14:textId="77777777" w:rsidR="000A0BD1" w:rsidRPr="005455DC" w:rsidRDefault="00C07526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455DC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4678" w:type="dxa"/>
          </w:tcPr>
          <w:p w14:paraId="41E86ED7" w14:textId="77777777" w:rsidR="000A0BD1" w:rsidRPr="005455DC" w:rsidRDefault="000A0BD1" w:rsidP="00EA205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455DC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 «Устойчивое развитие коренных малочисленных народов Севера»</w:t>
            </w:r>
            <w:r w:rsidR="00EA205C">
              <w:rPr>
                <w:rFonts w:ascii="Times New Roman" w:hAnsi="Times New Roman"/>
                <w:sz w:val="20"/>
                <w:szCs w:val="20"/>
              </w:rPr>
              <w:t xml:space="preserve"> в части закрепления мероприятий</w:t>
            </w:r>
            <w:r w:rsidR="00B401C6">
              <w:rPr>
                <w:rFonts w:ascii="Times New Roman" w:hAnsi="Times New Roman"/>
                <w:sz w:val="20"/>
                <w:szCs w:val="20"/>
              </w:rPr>
              <w:t xml:space="preserve">, обеспечивающих </w:t>
            </w:r>
            <w:r w:rsidR="00B401C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компенсацию части затрат </w:t>
            </w:r>
            <w:r w:rsidR="00A82956">
              <w:rPr>
                <w:rFonts w:ascii="Times New Roman" w:hAnsi="Times New Roman"/>
                <w:sz w:val="20"/>
                <w:szCs w:val="20"/>
              </w:rPr>
              <w:t>на обучение управлением транспортными средствами (вездеходная техника, маломерные суда) гражданам из числа коренных малочисленных народов Севера</w:t>
            </w:r>
          </w:p>
        </w:tc>
        <w:tc>
          <w:tcPr>
            <w:tcW w:w="4394" w:type="dxa"/>
          </w:tcPr>
          <w:p w14:paraId="0CF10759" w14:textId="77777777" w:rsidR="000A0BD1" w:rsidRPr="005455DC" w:rsidRDefault="000A0BD1" w:rsidP="0025637D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455D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Правительства автономного округа «О внесении изменений в </w:t>
            </w:r>
            <w:r w:rsidR="0025637D" w:rsidRPr="005455DC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Ханты-Мансийского автономного округа – Югры от 05.10.2018 </w:t>
            </w:r>
            <w:r w:rsidR="0025637D" w:rsidRPr="005455DC">
              <w:rPr>
                <w:rFonts w:ascii="Times New Roman" w:hAnsi="Times New Roman"/>
                <w:sz w:val="20"/>
                <w:szCs w:val="20"/>
              </w:rPr>
              <w:br/>
            </w:r>
            <w:r w:rsidR="0025637D" w:rsidRPr="005455D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350-п «О </w:t>
            </w:r>
            <w:r w:rsidRPr="005455DC">
              <w:rPr>
                <w:rFonts w:ascii="Times New Roman" w:hAnsi="Times New Roman"/>
                <w:sz w:val="20"/>
                <w:szCs w:val="20"/>
              </w:rPr>
              <w:t>государственн</w:t>
            </w:r>
            <w:r w:rsidR="0025637D" w:rsidRPr="005455DC">
              <w:rPr>
                <w:rFonts w:ascii="Times New Roman" w:hAnsi="Times New Roman"/>
                <w:sz w:val="20"/>
                <w:szCs w:val="20"/>
              </w:rPr>
              <w:t>ой</w:t>
            </w:r>
            <w:r w:rsidRPr="005455DC">
              <w:rPr>
                <w:rFonts w:ascii="Times New Roman" w:hAnsi="Times New Roman"/>
                <w:sz w:val="20"/>
                <w:szCs w:val="20"/>
              </w:rPr>
              <w:t xml:space="preserve"> программ</w:t>
            </w:r>
            <w:r w:rsidR="0025637D" w:rsidRPr="005455DC">
              <w:rPr>
                <w:rFonts w:ascii="Times New Roman" w:hAnsi="Times New Roman"/>
                <w:sz w:val="20"/>
                <w:szCs w:val="20"/>
              </w:rPr>
              <w:t>е</w:t>
            </w:r>
            <w:r w:rsidRPr="005455DC">
              <w:rPr>
                <w:rFonts w:ascii="Times New Roman" w:hAnsi="Times New Roman"/>
                <w:sz w:val="20"/>
                <w:szCs w:val="20"/>
              </w:rPr>
              <w:t xml:space="preserve"> автономного округа «Устойчивое развитие коренных малочисленных народов Севера»</w:t>
            </w:r>
          </w:p>
        </w:tc>
        <w:tc>
          <w:tcPr>
            <w:tcW w:w="1877" w:type="dxa"/>
          </w:tcPr>
          <w:p w14:paraId="15B3A1A0" w14:textId="32A8A9C4" w:rsidR="000A0BD1" w:rsidRPr="005455DC" w:rsidRDefault="00C83C68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30.09.2020</w:t>
            </w:r>
          </w:p>
        </w:tc>
        <w:tc>
          <w:tcPr>
            <w:tcW w:w="2059" w:type="dxa"/>
          </w:tcPr>
          <w:p w14:paraId="274C24C2" w14:textId="77777777" w:rsidR="000A0BD1" w:rsidRPr="006C6454" w:rsidRDefault="00701C52" w:rsidP="00701C52">
            <w:pPr>
              <w:keepNext/>
              <w:keepLines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Лавров Е.А.</w:t>
            </w:r>
          </w:p>
        </w:tc>
        <w:tc>
          <w:tcPr>
            <w:tcW w:w="1701" w:type="dxa"/>
            <w:gridSpan w:val="2"/>
          </w:tcPr>
          <w:p w14:paraId="2F2AF1B5" w14:textId="77777777" w:rsidR="000A0BD1" w:rsidRPr="00C80B5C" w:rsidRDefault="00C80B5C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80B5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D576C" w:rsidRPr="002D2523" w14:paraId="2DAC1AF3" w14:textId="77777777" w:rsidTr="00A13BEA">
        <w:tc>
          <w:tcPr>
            <w:tcW w:w="993" w:type="dxa"/>
          </w:tcPr>
          <w:p w14:paraId="6F9FF0CA" w14:textId="77777777" w:rsidR="00CD576C" w:rsidRPr="009E49B3" w:rsidRDefault="00CD576C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E49B3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4709" w:type="dxa"/>
            <w:gridSpan w:val="6"/>
          </w:tcPr>
          <w:p w14:paraId="65E56DA4" w14:textId="77777777" w:rsidR="00CD576C" w:rsidRPr="006C6454" w:rsidRDefault="00CD576C" w:rsidP="00857503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системы мер государственной поддержки </w:t>
            </w:r>
            <w:r w:rsidR="00E80206" w:rsidRPr="006C6454">
              <w:rPr>
                <w:rFonts w:ascii="Times New Roman" w:hAnsi="Times New Roman"/>
                <w:sz w:val="20"/>
                <w:szCs w:val="20"/>
              </w:rPr>
              <w:t>в сфере охраны окружающей среды</w:t>
            </w:r>
          </w:p>
        </w:tc>
      </w:tr>
      <w:tr w:rsidR="00CD576C" w:rsidRPr="002D2523" w14:paraId="4C953801" w14:textId="77777777" w:rsidTr="00A13BEA">
        <w:tc>
          <w:tcPr>
            <w:tcW w:w="993" w:type="dxa"/>
          </w:tcPr>
          <w:p w14:paraId="3E92A51C" w14:textId="77777777" w:rsidR="00CD576C" w:rsidRPr="009E49B3" w:rsidRDefault="009E49B3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E49B3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4678" w:type="dxa"/>
          </w:tcPr>
          <w:p w14:paraId="1AD4EBEE" w14:textId="77777777" w:rsidR="00CD576C" w:rsidRPr="009E49B3" w:rsidRDefault="00DF2502" w:rsidP="00DF2502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F2502">
              <w:rPr>
                <w:rFonts w:ascii="Times New Roman" w:hAnsi="Times New Roman"/>
                <w:sz w:val="20"/>
                <w:szCs w:val="20"/>
              </w:rPr>
              <w:t xml:space="preserve">Утвержден правовой акт автономного округа в сфере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охраны </w:t>
            </w:r>
            <w:r w:rsidRPr="00DF2502">
              <w:rPr>
                <w:rFonts w:ascii="Times New Roman" w:hAnsi="Times New Roman"/>
                <w:sz w:val="20"/>
                <w:szCs w:val="20"/>
              </w:rPr>
              <w:t xml:space="preserve">окружающей среды, объектов животного мира и лесных отношений, которым закреплены полномочия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Службы </w:t>
            </w:r>
            <w:r w:rsidRPr="00DF2502">
              <w:rPr>
                <w:rFonts w:ascii="Times New Roman" w:hAnsi="Times New Roman"/>
                <w:sz w:val="20"/>
                <w:szCs w:val="20"/>
              </w:rPr>
              <w:t xml:space="preserve">по контролю и надзору в сфере охраны окружающей среды, объектов животного мира и лесных отношений автономного </w:t>
            </w:r>
            <w:r w:rsidR="00FE608D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="006E25B9">
              <w:rPr>
                <w:rFonts w:ascii="Times New Roman" w:hAnsi="Times New Roman"/>
                <w:sz w:val="20"/>
                <w:szCs w:val="20"/>
              </w:rPr>
              <w:t xml:space="preserve"> в части обеспечения условий для участия коренных малочисленных народов Севера в мероприятиях по охране окружающей среды</w:t>
            </w:r>
            <w:proofErr w:type="gramEnd"/>
          </w:p>
        </w:tc>
        <w:tc>
          <w:tcPr>
            <w:tcW w:w="4394" w:type="dxa"/>
          </w:tcPr>
          <w:p w14:paraId="756BCB3F" w14:textId="77777777" w:rsidR="00CD576C" w:rsidRPr="00A0760C" w:rsidRDefault="00FE608D" w:rsidP="00A0760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FE608D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 w:rsidR="00A0760C">
              <w:rPr>
                <w:rFonts w:ascii="Times New Roman" w:hAnsi="Times New Roman"/>
                <w:sz w:val="20"/>
                <w:szCs w:val="20"/>
              </w:rPr>
              <w:t xml:space="preserve">Правительства Ханты-Мансийского автономного округа – </w:t>
            </w:r>
            <w:r w:rsidRPr="00FE608D">
              <w:rPr>
                <w:rFonts w:ascii="Times New Roman" w:hAnsi="Times New Roman"/>
                <w:sz w:val="20"/>
                <w:szCs w:val="20"/>
              </w:rPr>
              <w:t xml:space="preserve">Югры </w:t>
            </w:r>
            <w:r w:rsidR="00A0760C" w:rsidRPr="00A0760C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постановление Правительства Ханты-Мансийского автономного округа – Югры </w:t>
            </w:r>
            <w:r w:rsidR="00A0760C">
              <w:rPr>
                <w:rFonts w:ascii="Times New Roman" w:hAnsi="Times New Roman"/>
                <w:sz w:val="20"/>
                <w:szCs w:val="20"/>
              </w:rPr>
              <w:t>от 24.08.2012 №</w:t>
            </w:r>
            <w:r w:rsidRPr="00FE608D">
              <w:rPr>
                <w:rFonts w:ascii="Times New Roman" w:hAnsi="Times New Roman"/>
                <w:sz w:val="20"/>
                <w:szCs w:val="20"/>
              </w:rPr>
              <w:t xml:space="preserve"> 299-п</w:t>
            </w:r>
            <w:r w:rsidR="00A0760C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A0760C" w:rsidRPr="00A0760C">
              <w:rPr>
                <w:rFonts w:ascii="Times New Roman" w:hAnsi="Times New Roman"/>
                <w:sz w:val="20"/>
                <w:szCs w:val="20"/>
              </w:rPr>
              <w:t xml:space="preserve">О Службе по контролю и надзору в </w:t>
            </w:r>
            <w:r w:rsidR="00A0760C">
              <w:rPr>
                <w:rFonts w:ascii="Times New Roman" w:hAnsi="Times New Roman"/>
                <w:sz w:val="20"/>
                <w:szCs w:val="20"/>
              </w:rPr>
              <w:t xml:space="preserve">сфере охраны </w:t>
            </w:r>
            <w:r w:rsidR="00A0760C" w:rsidRPr="00A0760C">
              <w:rPr>
                <w:rFonts w:ascii="Times New Roman" w:hAnsi="Times New Roman"/>
                <w:sz w:val="20"/>
                <w:szCs w:val="20"/>
              </w:rPr>
              <w:t>окружающей среды, объектов жи</w:t>
            </w:r>
            <w:r w:rsidR="00A0760C">
              <w:rPr>
                <w:rFonts w:ascii="Times New Roman" w:hAnsi="Times New Roman"/>
                <w:sz w:val="20"/>
                <w:szCs w:val="20"/>
              </w:rPr>
              <w:t xml:space="preserve">вотного мира и лесных отношений </w:t>
            </w:r>
            <w:r w:rsidR="00A0760C" w:rsidRPr="00A0760C">
              <w:rPr>
                <w:rFonts w:ascii="Times New Roman" w:hAnsi="Times New Roman"/>
                <w:sz w:val="20"/>
                <w:szCs w:val="20"/>
              </w:rPr>
              <w:t>Ханты-Мансий</w:t>
            </w:r>
            <w:r w:rsidR="00A0760C">
              <w:rPr>
                <w:rFonts w:ascii="Times New Roman" w:hAnsi="Times New Roman"/>
                <w:sz w:val="20"/>
                <w:szCs w:val="20"/>
              </w:rPr>
              <w:t>ского автономного округа – Югры»</w:t>
            </w:r>
          </w:p>
        </w:tc>
        <w:tc>
          <w:tcPr>
            <w:tcW w:w="1877" w:type="dxa"/>
          </w:tcPr>
          <w:p w14:paraId="43611C29" w14:textId="1B65EA73" w:rsidR="00CD576C" w:rsidRPr="009E49B3" w:rsidRDefault="00D37C82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BB2ECB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7F821680" w14:textId="77777777" w:rsidR="00CD576C" w:rsidRPr="006C6454" w:rsidRDefault="005455DC" w:rsidP="005455D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Мартынова И.П.</w:t>
            </w:r>
          </w:p>
        </w:tc>
        <w:tc>
          <w:tcPr>
            <w:tcW w:w="1701" w:type="dxa"/>
            <w:gridSpan w:val="2"/>
          </w:tcPr>
          <w:p w14:paraId="3CA622E3" w14:textId="77777777" w:rsidR="00CD576C" w:rsidRPr="006E25B9" w:rsidRDefault="006E25B9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E25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455DC" w:rsidRPr="002D2523" w14:paraId="6C2D044F" w14:textId="77777777" w:rsidTr="00A13BEA">
        <w:tc>
          <w:tcPr>
            <w:tcW w:w="993" w:type="dxa"/>
          </w:tcPr>
          <w:p w14:paraId="13925A87" w14:textId="77777777" w:rsidR="005455DC" w:rsidRPr="00CB162A" w:rsidRDefault="00E53A82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16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4709" w:type="dxa"/>
            <w:gridSpan w:val="6"/>
          </w:tcPr>
          <w:p w14:paraId="70A7B08D" w14:textId="77777777" w:rsidR="005455DC" w:rsidRPr="006C6454" w:rsidRDefault="00781DCC" w:rsidP="00781DC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</w:t>
            </w:r>
            <w:proofErr w:type="gramStart"/>
            <w:r w:rsidRPr="006C6454">
              <w:rPr>
                <w:rFonts w:ascii="Times New Roman" w:hAnsi="Times New Roman"/>
                <w:sz w:val="20"/>
                <w:szCs w:val="20"/>
              </w:rPr>
              <w:t>системы мер государственной поддержки коренных малочисленных народов Севера</w:t>
            </w:r>
            <w:proofErr w:type="gramEnd"/>
            <w:r w:rsidRPr="006C6454">
              <w:rPr>
                <w:rFonts w:ascii="Times New Roman" w:hAnsi="Times New Roman"/>
                <w:sz w:val="20"/>
                <w:szCs w:val="20"/>
              </w:rPr>
              <w:t xml:space="preserve"> в сфере развития физической культуры и спорта</w:t>
            </w:r>
          </w:p>
        </w:tc>
      </w:tr>
      <w:tr w:rsidR="005455DC" w:rsidRPr="002D2523" w14:paraId="46324BB6" w14:textId="77777777" w:rsidTr="00A13BEA">
        <w:tc>
          <w:tcPr>
            <w:tcW w:w="993" w:type="dxa"/>
          </w:tcPr>
          <w:p w14:paraId="160B4AE8" w14:textId="77777777" w:rsidR="005455DC" w:rsidRPr="00CB162A" w:rsidRDefault="00E53A82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162A">
              <w:rPr>
                <w:rFonts w:ascii="Times New Roman" w:hAnsi="Times New Roman"/>
                <w:sz w:val="20"/>
                <w:szCs w:val="20"/>
              </w:rPr>
              <w:t>10.1.</w:t>
            </w:r>
          </w:p>
        </w:tc>
        <w:tc>
          <w:tcPr>
            <w:tcW w:w="4678" w:type="dxa"/>
          </w:tcPr>
          <w:p w14:paraId="4A4551AA" w14:textId="77777777" w:rsidR="005455DC" w:rsidRPr="00CB162A" w:rsidRDefault="00CB162A" w:rsidP="00781DC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162A">
              <w:rPr>
                <w:rFonts w:ascii="Times New Roman" w:hAnsi="Times New Roman"/>
                <w:sz w:val="20"/>
                <w:szCs w:val="20"/>
              </w:rPr>
              <w:t>Утвержден правовой акт автономного округа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162A">
              <w:rPr>
                <w:rFonts w:ascii="Times New Roman" w:hAnsi="Times New Roman"/>
                <w:sz w:val="20"/>
                <w:szCs w:val="20"/>
              </w:rPr>
              <w:t>развития физической культуры и спорта коренных малочисленных народов Севера</w:t>
            </w:r>
            <w:r w:rsidR="004C589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162A">
              <w:rPr>
                <w:rFonts w:ascii="Times New Roman" w:hAnsi="Times New Roman"/>
                <w:sz w:val="20"/>
                <w:szCs w:val="20"/>
              </w:rPr>
              <w:t>которым закреплены полномочия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Департамента </w:t>
            </w:r>
            <w:r w:rsidR="004C5895">
              <w:rPr>
                <w:rFonts w:ascii="Times New Roman" w:hAnsi="Times New Roman"/>
                <w:sz w:val="20"/>
                <w:szCs w:val="20"/>
              </w:rPr>
              <w:t>физической культуры и спорта автономного округа</w:t>
            </w:r>
            <w:r w:rsidR="006E25B9">
              <w:rPr>
                <w:rFonts w:ascii="Times New Roman" w:hAnsi="Times New Roman"/>
                <w:sz w:val="20"/>
                <w:szCs w:val="20"/>
              </w:rPr>
              <w:t xml:space="preserve"> в части </w:t>
            </w:r>
            <w:r w:rsidR="00846221">
              <w:rPr>
                <w:rFonts w:ascii="Times New Roman" w:hAnsi="Times New Roman"/>
                <w:sz w:val="20"/>
                <w:szCs w:val="20"/>
              </w:rPr>
              <w:t>обеспечения развития физической культуры и спорта коренных малочисленных народов Севера</w:t>
            </w:r>
          </w:p>
        </w:tc>
        <w:tc>
          <w:tcPr>
            <w:tcW w:w="4394" w:type="dxa"/>
          </w:tcPr>
          <w:p w14:paraId="605AC71D" w14:textId="77777777" w:rsidR="005455DC" w:rsidRPr="00CB162A" w:rsidRDefault="004C5895" w:rsidP="004C5895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C5895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Ханты-Мансийского автономного округа – Югры «О внесении изменений в постановление Правительства Ханты-Мансийского автономного округа – Югры </w:t>
            </w:r>
            <w:r>
              <w:rPr>
                <w:rFonts w:ascii="Times New Roman" w:hAnsi="Times New Roman"/>
                <w:sz w:val="20"/>
                <w:szCs w:val="20"/>
              </w:rPr>
              <w:t>от 08.07.</w:t>
            </w:r>
            <w:r w:rsidRPr="004C5895">
              <w:rPr>
                <w:rFonts w:ascii="Times New Roman" w:hAnsi="Times New Roman"/>
                <w:sz w:val="20"/>
                <w:szCs w:val="20"/>
              </w:rPr>
              <w:t>2010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№ </w:t>
            </w:r>
            <w:r w:rsidRPr="004C5895">
              <w:rPr>
                <w:rFonts w:ascii="Times New Roman" w:hAnsi="Times New Roman"/>
                <w:sz w:val="20"/>
                <w:szCs w:val="20"/>
              </w:rPr>
              <w:t>123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 Департаменте физической культуре и спорта Ханты-Мансийского автономного </w:t>
            </w:r>
            <w:r w:rsidR="0088418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округа – Югры»</w:t>
            </w:r>
          </w:p>
        </w:tc>
        <w:tc>
          <w:tcPr>
            <w:tcW w:w="1877" w:type="dxa"/>
          </w:tcPr>
          <w:p w14:paraId="15959401" w14:textId="56EBFCE1" w:rsidR="005455DC" w:rsidRPr="00CB162A" w:rsidRDefault="00D37C82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BB2ECB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92" w:type="dxa"/>
            <w:gridSpan w:val="2"/>
          </w:tcPr>
          <w:p w14:paraId="265BB67E" w14:textId="77777777" w:rsidR="005455DC" w:rsidRPr="006C6454" w:rsidRDefault="008F645B" w:rsidP="0088418B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Конух С.Е</w:t>
            </w:r>
            <w:r w:rsidR="0088418B" w:rsidRPr="006C645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68" w:type="dxa"/>
          </w:tcPr>
          <w:p w14:paraId="2774C83B" w14:textId="77777777" w:rsidR="005455DC" w:rsidRPr="006E25B9" w:rsidRDefault="006E25B9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E25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B162A" w:rsidRPr="002D2523" w14:paraId="6C88D710" w14:textId="77777777" w:rsidTr="00A13BEA">
        <w:tc>
          <w:tcPr>
            <w:tcW w:w="993" w:type="dxa"/>
          </w:tcPr>
          <w:p w14:paraId="128F5B83" w14:textId="77777777" w:rsidR="00CB162A" w:rsidRPr="00CB162A" w:rsidRDefault="00CB162A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162A">
              <w:rPr>
                <w:rFonts w:ascii="Times New Roman" w:hAnsi="Times New Roman"/>
                <w:sz w:val="20"/>
                <w:szCs w:val="20"/>
              </w:rPr>
              <w:t>10.2.</w:t>
            </w:r>
          </w:p>
        </w:tc>
        <w:tc>
          <w:tcPr>
            <w:tcW w:w="4678" w:type="dxa"/>
          </w:tcPr>
          <w:p w14:paraId="20B674A1" w14:textId="77777777" w:rsidR="00CB162A" w:rsidRPr="00CB162A" w:rsidRDefault="00CB162A" w:rsidP="00846221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455DC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 «Устойчивое развитие коренных малочисленных народов Севера»</w:t>
            </w:r>
            <w:r w:rsidR="00846221">
              <w:rPr>
                <w:rFonts w:ascii="Times New Roman" w:hAnsi="Times New Roman"/>
                <w:sz w:val="20"/>
                <w:szCs w:val="20"/>
              </w:rPr>
              <w:t xml:space="preserve"> в части закрепления мероприятий, обеспечивающих поддержку и развитие физической культуры и спорта коренных малочисленных народов Севера</w:t>
            </w:r>
          </w:p>
        </w:tc>
        <w:tc>
          <w:tcPr>
            <w:tcW w:w="4394" w:type="dxa"/>
          </w:tcPr>
          <w:p w14:paraId="12A4F545" w14:textId="77777777" w:rsidR="00CB162A" w:rsidRPr="00CB162A" w:rsidRDefault="00CB162A" w:rsidP="00A0760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455DC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«О внесении изменений в постановление Правительства Ханты-Мансийского автономного округа – Югры от 05.10.2018 </w:t>
            </w:r>
            <w:r w:rsidRPr="005455DC">
              <w:rPr>
                <w:rFonts w:ascii="Times New Roman" w:hAnsi="Times New Roman"/>
                <w:sz w:val="20"/>
                <w:szCs w:val="20"/>
              </w:rPr>
              <w:br/>
              <w:t>№ 350-п «О государственной программе автономного округа «Устойчивое развитие коренных малочисленных народов Севера»</w:t>
            </w:r>
          </w:p>
        </w:tc>
        <w:tc>
          <w:tcPr>
            <w:tcW w:w="1877" w:type="dxa"/>
          </w:tcPr>
          <w:p w14:paraId="5D62150E" w14:textId="77BC6DD9" w:rsidR="00CB162A" w:rsidRPr="00CB162A" w:rsidRDefault="00C83C68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30.09.2020</w:t>
            </w:r>
          </w:p>
        </w:tc>
        <w:tc>
          <w:tcPr>
            <w:tcW w:w="2092" w:type="dxa"/>
            <w:gridSpan w:val="2"/>
          </w:tcPr>
          <w:p w14:paraId="16CEB4BF" w14:textId="77777777" w:rsidR="00CB162A" w:rsidRPr="006C6454" w:rsidRDefault="008F645B" w:rsidP="005455D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Конух С.Е.</w:t>
            </w:r>
          </w:p>
        </w:tc>
        <w:tc>
          <w:tcPr>
            <w:tcW w:w="1668" w:type="dxa"/>
          </w:tcPr>
          <w:p w14:paraId="12F8C421" w14:textId="77777777" w:rsidR="00CB162A" w:rsidRPr="006E25B9" w:rsidRDefault="006E25B9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E25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662D3" w:rsidRPr="002D2523" w14:paraId="464F2C2D" w14:textId="77777777" w:rsidTr="00A13BEA">
        <w:tc>
          <w:tcPr>
            <w:tcW w:w="993" w:type="dxa"/>
          </w:tcPr>
          <w:p w14:paraId="58AF800A" w14:textId="77777777" w:rsidR="007662D3" w:rsidRPr="0058556A" w:rsidRDefault="0058556A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8556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4709" w:type="dxa"/>
            <w:gridSpan w:val="6"/>
          </w:tcPr>
          <w:p w14:paraId="5FCFE9F4" w14:textId="77777777" w:rsidR="007662D3" w:rsidRPr="006C6454" w:rsidRDefault="00A42CBA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системы мер государственной поддержки в сфере </w:t>
            </w:r>
            <w:r w:rsidR="00E91119" w:rsidRPr="006C6454">
              <w:rPr>
                <w:rFonts w:ascii="Times New Roman" w:hAnsi="Times New Roman"/>
                <w:sz w:val="20"/>
                <w:szCs w:val="20"/>
              </w:rPr>
              <w:t xml:space="preserve">информационных технологий </w:t>
            </w:r>
            <w:r w:rsidR="00F81B30" w:rsidRPr="006C6454">
              <w:rPr>
                <w:rFonts w:ascii="Times New Roman" w:hAnsi="Times New Roman"/>
                <w:sz w:val="20"/>
                <w:szCs w:val="20"/>
              </w:rPr>
              <w:t>и цифрового развития</w:t>
            </w:r>
          </w:p>
        </w:tc>
      </w:tr>
      <w:tr w:rsidR="007662D3" w:rsidRPr="002D2523" w14:paraId="1DB6D0B3" w14:textId="77777777" w:rsidTr="00A13BEA">
        <w:tc>
          <w:tcPr>
            <w:tcW w:w="993" w:type="dxa"/>
          </w:tcPr>
          <w:p w14:paraId="665EA1D2" w14:textId="77777777" w:rsidR="007662D3" w:rsidRPr="0058556A" w:rsidRDefault="0058556A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8556A">
              <w:rPr>
                <w:rFonts w:ascii="Times New Roman" w:hAnsi="Times New Roman"/>
                <w:sz w:val="20"/>
                <w:szCs w:val="20"/>
              </w:rPr>
              <w:t>11.1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772EF92" w14:textId="1CEF74CC" w:rsidR="007662D3" w:rsidRPr="00DC2107" w:rsidRDefault="004D32B3" w:rsidP="00020C94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D32B3">
              <w:rPr>
                <w:rFonts w:ascii="Times New Roman" w:hAnsi="Times New Roman"/>
                <w:sz w:val="20"/>
                <w:szCs w:val="20"/>
              </w:rPr>
              <w:t xml:space="preserve">Утвержден правовой акт автономного округа в сфере информационных технологий и цифрового развития, которым закреплены полномочия Департамента информационных технологий и цифрового развития автономного округа в части обеспечения повышения компьютерной и цифровой грамотности, в том числе представителей </w:t>
            </w:r>
            <w:r w:rsidRPr="004D32B3">
              <w:rPr>
                <w:rFonts w:ascii="Times New Roman" w:hAnsi="Times New Roman"/>
                <w:sz w:val="20"/>
                <w:szCs w:val="20"/>
              </w:rPr>
              <w:lastRenderedPageBreak/>
              <w:t>коренных малочисленных народов Севера</w:t>
            </w:r>
          </w:p>
        </w:tc>
        <w:tc>
          <w:tcPr>
            <w:tcW w:w="4394" w:type="dxa"/>
          </w:tcPr>
          <w:p w14:paraId="6F5D9EA9" w14:textId="77777777" w:rsidR="007662D3" w:rsidRPr="00602319" w:rsidRDefault="00145469" w:rsidP="0014546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54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Правительства Ханты-Мансийского автономного округа – Югры «О внесении изменений в постановление Правительства Ханты-Мансийского автономного округа – Югры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22.07.2010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№</w:t>
            </w:r>
            <w:r w:rsidRPr="00145469">
              <w:rPr>
                <w:rFonts w:ascii="Times New Roman" w:hAnsi="Times New Roman"/>
                <w:sz w:val="20"/>
                <w:szCs w:val="20"/>
              </w:rPr>
              <w:t xml:space="preserve"> 138 «О Департаменте </w:t>
            </w:r>
            <w:r w:rsidR="00602319">
              <w:rPr>
                <w:rFonts w:ascii="Times New Roman" w:hAnsi="Times New Roman"/>
                <w:sz w:val="20"/>
                <w:szCs w:val="20"/>
              </w:rPr>
              <w:t>информационных технологий и цифрового развития Ханты-</w:t>
            </w:r>
            <w:r w:rsidR="006023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Мансийского автономного </w:t>
            </w:r>
            <w:r w:rsidRPr="00145469">
              <w:rPr>
                <w:rFonts w:ascii="Times New Roman" w:hAnsi="Times New Roman"/>
                <w:sz w:val="20"/>
                <w:szCs w:val="20"/>
              </w:rPr>
              <w:t>округа – Югры»</w:t>
            </w:r>
          </w:p>
        </w:tc>
        <w:tc>
          <w:tcPr>
            <w:tcW w:w="1877" w:type="dxa"/>
          </w:tcPr>
          <w:p w14:paraId="759CA570" w14:textId="22680FE1" w:rsidR="007662D3" w:rsidRPr="00602319" w:rsidRDefault="00D37C82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  <w:r w:rsidR="00BB2ECB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92" w:type="dxa"/>
            <w:gridSpan w:val="2"/>
          </w:tcPr>
          <w:p w14:paraId="1583B732" w14:textId="77777777" w:rsidR="007662D3" w:rsidRPr="006C6454" w:rsidRDefault="00902FC5" w:rsidP="00602319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Лалыка А.О.</w:t>
            </w:r>
          </w:p>
        </w:tc>
        <w:tc>
          <w:tcPr>
            <w:tcW w:w="1668" w:type="dxa"/>
          </w:tcPr>
          <w:p w14:paraId="7917B63A" w14:textId="77777777" w:rsidR="007662D3" w:rsidRPr="00E8653E" w:rsidRDefault="00E8653E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865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662D3" w:rsidRPr="002D2523" w14:paraId="15391E00" w14:textId="77777777" w:rsidTr="00A13BEA">
        <w:tc>
          <w:tcPr>
            <w:tcW w:w="993" w:type="dxa"/>
          </w:tcPr>
          <w:p w14:paraId="09711FCC" w14:textId="77777777" w:rsidR="007662D3" w:rsidRPr="0058556A" w:rsidRDefault="0058556A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8556A">
              <w:rPr>
                <w:rFonts w:ascii="Times New Roman" w:hAnsi="Times New Roman"/>
                <w:sz w:val="20"/>
                <w:szCs w:val="20"/>
              </w:rPr>
              <w:lastRenderedPageBreak/>
              <w:t>11.2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3DD947F" w14:textId="6773EE6F" w:rsidR="007662D3" w:rsidRPr="00B1058B" w:rsidRDefault="004D32B3" w:rsidP="00DE35E0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D32B3">
              <w:rPr>
                <w:rFonts w:ascii="Times New Roman" w:hAnsi="Times New Roman"/>
                <w:sz w:val="20"/>
                <w:szCs w:val="20"/>
              </w:rPr>
              <w:t>Приняты изменения в государственную программу автономного округа «Цифровое развитие Ханты-Мансийского автономного округа – Югры» в части совершенствования мероприятия по созданию условий для повышения цифровой грамотности жителей автономного округа, в том числе представителей коренных малочисленных народов Севера</w:t>
            </w:r>
          </w:p>
        </w:tc>
        <w:tc>
          <w:tcPr>
            <w:tcW w:w="4394" w:type="dxa"/>
          </w:tcPr>
          <w:p w14:paraId="7696BF99" w14:textId="77777777" w:rsidR="007662D3" w:rsidRPr="00145469" w:rsidRDefault="00145469" w:rsidP="0014546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5469">
              <w:rPr>
                <w:rFonts w:ascii="Times New Roman" w:hAnsi="Times New Roman"/>
                <w:sz w:val="20"/>
                <w:szCs w:val="20"/>
              </w:rPr>
              <w:t>Постановление Правительства автономного округа «О внесении изменений в постановление Правительства Ханты-Мансийского автономно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округа – Югры от 05.10.2018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145469">
              <w:rPr>
                <w:rFonts w:ascii="Times New Roman" w:hAnsi="Times New Roman"/>
                <w:sz w:val="20"/>
                <w:szCs w:val="20"/>
              </w:rPr>
              <w:t>№ 35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45469">
              <w:rPr>
                <w:rFonts w:ascii="Times New Roman" w:hAnsi="Times New Roman"/>
                <w:sz w:val="20"/>
                <w:szCs w:val="20"/>
              </w:rPr>
              <w:t>-п «О государственной программе автономного округа «Цифровое развитие Ханты-Мансийского автономного округа – Югры»</w:t>
            </w:r>
          </w:p>
        </w:tc>
        <w:tc>
          <w:tcPr>
            <w:tcW w:w="1877" w:type="dxa"/>
          </w:tcPr>
          <w:p w14:paraId="10414D44" w14:textId="038EAED9" w:rsidR="007662D3" w:rsidRPr="00602319" w:rsidRDefault="00C83C68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30.09.2020</w:t>
            </w:r>
          </w:p>
        </w:tc>
        <w:tc>
          <w:tcPr>
            <w:tcW w:w="2092" w:type="dxa"/>
            <w:gridSpan w:val="2"/>
          </w:tcPr>
          <w:p w14:paraId="343DE6C5" w14:textId="77777777" w:rsidR="007662D3" w:rsidRPr="00E8653E" w:rsidRDefault="00740CD9" w:rsidP="00602319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8653E">
              <w:rPr>
                <w:rFonts w:ascii="Times New Roman" w:hAnsi="Times New Roman"/>
                <w:sz w:val="20"/>
                <w:szCs w:val="20"/>
              </w:rPr>
              <w:t>Лалыка А.О.</w:t>
            </w:r>
          </w:p>
        </w:tc>
        <w:tc>
          <w:tcPr>
            <w:tcW w:w="1668" w:type="dxa"/>
          </w:tcPr>
          <w:p w14:paraId="45CAEED4" w14:textId="77777777" w:rsidR="007662D3" w:rsidRPr="00E8653E" w:rsidRDefault="00E8653E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865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F425D" w:rsidRPr="002D2523" w14:paraId="5F74F49D" w14:textId="77777777" w:rsidTr="00A13BEA">
        <w:tc>
          <w:tcPr>
            <w:tcW w:w="993" w:type="dxa"/>
          </w:tcPr>
          <w:p w14:paraId="4B409774" w14:textId="77777777" w:rsidR="003F425D" w:rsidRPr="002D739C" w:rsidRDefault="00E55135" w:rsidP="00160DAF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60DA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6"/>
          </w:tcPr>
          <w:p w14:paraId="07FF127D" w14:textId="77777777" w:rsidR="003F425D" w:rsidRPr="009E735F" w:rsidRDefault="00563543" w:rsidP="00563543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563543">
              <w:rPr>
                <w:rFonts w:ascii="Times New Roman" w:hAnsi="Times New Roman"/>
                <w:sz w:val="20"/>
                <w:szCs w:val="20"/>
              </w:rPr>
              <w:t>Мероприятия по совершенствованию системы мер в части нормативно правового обеспечения по защите прав коренных малочисленных народов Севера</w:t>
            </w:r>
          </w:p>
        </w:tc>
      </w:tr>
      <w:tr w:rsidR="003F425D" w:rsidRPr="002D2523" w14:paraId="5D5C0447" w14:textId="77777777" w:rsidTr="00DE35E0">
        <w:trPr>
          <w:trHeight w:val="296"/>
        </w:trPr>
        <w:tc>
          <w:tcPr>
            <w:tcW w:w="993" w:type="dxa"/>
          </w:tcPr>
          <w:p w14:paraId="24D91583" w14:textId="77777777" w:rsidR="003F425D" w:rsidRPr="00E55135" w:rsidRDefault="00160DAF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E55135" w:rsidRPr="00E55135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678" w:type="dxa"/>
          </w:tcPr>
          <w:p w14:paraId="371AFA56" w14:textId="78C76431" w:rsidR="003F425D" w:rsidRPr="0014390F" w:rsidRDefault="00B82CCF" w:rsidP="000936F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Утверждены </w:t>
            </w:r>
            <w:r w:rsidR="0014390F" w:rsidRPr="0014390F">
              <w:rPr>
                <w:rFonts w:ascii="Times New Roman" w:hAnsi="Times New Roman"/>
                <w:sz w:val="20"/>
                <w:szCs w:val="20"/>
              </w:rPr>
              <w:t>изменения в Концепцию устойчивого развития коренных малочисленных народов Севера Ханты-М</w:t>
            </w:r>
            <w:r w:rsidR="0014390F">
              <w:rPr>
                <w:rFonts w:ascii="Times New Roman" w:hAnsi="Times New Roman"/>
                <w:sz w:val="20"/>
                <w:szCs w:val="20"/>
              </w:rPr>
              <w:t xml:space="preserve">ансийского автономного округа – </w:t>
            </w:r>
            <w:r w:rsidR="00A5181C" w:rsidRPr="0014390F">
              <w:rPr>
                <w:rFonts w:ascii="Times New Roman" w:hAnsi="Times New Roman"/>
                <w:sz w:val="20"/>
                <w:szCs w:val="20"/>
              </w:rPr>
              <w:t>Югры</w:t>
            </w:r>
            <w:r w:rsidR="00A5181C">
              <w:rPr>
                <w:rFonts w:ascii="Times New Roman" w:hAnsi="Times New Roman"/>
                <w:sz w:val="20"/>
                <w:szCs w:val="20"/>
              </w:rPr>
              <w:t>,</w:t>
            </w:r>
            <w:r w:rsidR="00A5181C" w:rsidRPr="000936FC">
              <w:rPr>
                <w:rFonts w:ascii="Times New Roman" w:hAnsi="Times New Roman"/>
                <w:sz w:val="20"/>
                <w:szCs w:val="20"/>
              </w:rPr>
              <w:t xml:space="preserve"> закрепляющие</w:t>
            </w:r>
            <w:r w:rsidR="000936FC" w:rsidRPr="000936FC">
              <w:rPr>
                <w:rFonts w:ascii="Times New Roman" w:hAnsi="Times New Roman"/>
                <w:sz w:val="20"/>
                <w:szCs w:val="20"/>
              </w:rPr>
              <w:t xml:space="preserve"> приоритетные направления устойчивого развития коренных малочисленных народов </w:t>
            </w:r>
          </w:p>
        </w:tc>
        <w:tc>
          <w:tcPr>
            <w:tcW w:w="4394" w:type="dxa"/>
          </w:tcPr>
          <w:p w14:paraId="2102947A" w14:textId="77777777" w:rsidR="003F425D" w:rsidRPr="002D739C" w:rsidRDefault="003D781A" w:rsidP="003D781A">
            <w:pPr>
              <w:keepNext/>
              <w:keepLines/>
              <w:jc w:val="both"/>
              <w:outlineLvl w:val="1"/>
              <w:rPr>
                <w:sz w:val="20"/>
                <w:szCs w:val="20"/>
              </w:rPr>
            </w:pPr>
            <w:r w:rsidRPr="003D781A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автономного округа «О внесении изменений в постановление Правительства Ханты-Мансийского автономного округа – Югры </w:t>
            </w:r>
            <w:r>
              <w:rPr>
                <w:rFonts w:ascii="Times New Roman" w:hAnsi="Times New Roman"/>
                <w:sz w:val="20"/>
                <w:szCs w:val="20"/>
              </w:rPr>
              <w:t>от 27.05.</w:t>
            </w:r>
            <w:r w:rsidRPr="003D781A">
              <w:rPr>
                <w:rFonts w:ascii="Times New Roman" w:hAnsi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7EE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3D781A">
              <w:rPr>
                <w:rFonts w:ascii="Times New Roman" w:hAnsi="Times New Roman"/>
                <w:sz w:val="20"/>
                <w:szCs w:val="20"/>
              </w:rPr>
              <w:t>183-п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3D781A">
              <w:rPr>
                <w:rFonts w:ascii="Times New Roman" w:hAnsi="Times New Roman"/>
                <w:sz w:val="20"/>
                <w:szCs w:val="20"/>
              </w:rPr>
              <w:t>Концепци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3D781A">
              <w:rPr>
                <w:rFonts w:ascii="Times New Roman" w:hAnsi="Times New Roman"/>
                <w:sz w:val="20"/>
                <w:szCs w:val="20"/>
              </w:rPr>
              <w:t xml:space="preserve"> устойчивого развития коренных малочисленных народов Севера Ханты-Мансийского автономного округа </w:t>
            </w:r>
            <w:r w:rsidR="002A2740">
              <w:rPr>
                <w:rFonts w:ascii="Times New Roman" w:hAnsi="Times New Roman"/>
                <w:sz w:val="20"/>
                <w:szCs w:val="20"/>
              </w:rPr>
              <w:t>–</w:t>
            </w:r>
            <w:r w:rsidRPr="003D781A">
              <w:rPr>
                <w:rFonts w:ascii="Times New Roman" w:hAnsi="Times New Roman"/>
                <w:sz w:val="20"/>
                <w:szCs w:val="20"/>
              </w:rPr>
              <w:t xml:space="preserve"> Югры»</w:t>
            </w:r>
          </w:p>
        </w:tc>
        <w:tc>
          <w:tcPr>
            <w:tcW w:w="1877" w:type="dxa"/>
          </w:tcPr>
          <w:p w14:paraId="7B06E0FC" w14:textId="77777777" w:rsidR="003F425D" w:rsidRPr="003D781A" w:rsidRDefault="003D781A" w:rsidP="004E2246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D781A">
              <w:rPr>
                <w:rFonts w:ascii="Times New Roman" w:hAnsi="Times New Roman"/>
                <w:sz w:val="20"/>
                <w:szCs w:val="20"/>
              </w:rPr>
              <w:t>01.0</w:t>
            </w:r>
            <w:r w:rsidR="004E2246">
              <w:rPr>
                <w:rFonts w:ascii="Times New Roman" w:hAnsi="Times New Roman"/>
                <w:sz w:val="20"/>
                <w:szCs w:val="20"/>
              </w:rPr>
              <w:t>8</w:t>
            </w:r>
            <w:r w:rsidRPr="003D781A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2059" w:type="dxa"/>
          </w:tcPr>
          <w:p w14:paraId="51F22D7D" w14:textId="77777777" w:rsidR="003F425D" w:rsidRPr="006C6454" w:rsidRDefault="003D781A" w:rsidP="004E2246">
            <w:pPr>
              <w:keepNext/>
              <w:keepLines/>
              <w:jc w:val="center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Кошелева Ю.С.</w:t>
            </w:r>
          </w:p>
        </w:tc>
        <w:tc>
          <w:tcPr>
            <w:tcW w:w="1701" w:type="dxa"/>
            <w:gridSpan w:val="2"/>
          </w:tcPr>
          <w:p w14:paraId="52C7FDAF" w14:textId="77777777" w:rsidR="003F425D" w:rsidRPr="00DB54C2" w:rsidRDefault="00B475D4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B54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60DAF" w:rsidRPr="002D2523" w14:paraId="5DCE8507" w14:textId="77777777" w:rsidTr="00A13BEA">
        <w:tc>
          <w:tcPr>
            <w:tcW w:w="993" w:type="dxa"/>
          </w:tcPr>
          <w:p w14:paraId="2E1D129A" w14:textId="77777777" w:rsidR="00160DAF" w:rsidRPr="00160DAF" w:rsidRDefault="00160DAF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60DAF">
              <w:rPr>
                <w:rFonts w:ascii="Times New Roman" w:hAnsi="Times New Roman"/>
                <w:sz w:val="20"/>
                <w:szCs w:val="20"/>
              </w:rPr>
              <w:t>12.2</w:t>
            </w:r>
            <w:r w:rsidR="0082778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2C5F6C9F" w14:textId="77777777" w:rsidR="00160DAF" w:rsidRPr="00A353CF" w:rsidRDefault="004C5E9A" w:rsidP="004C5E9A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Создана</w:t>
            </w:r>
            <w:r w:rsidRPr="00A353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0DAF" w:rsidRPr="00A353CF">
              <w:rPr>
                <w:rFonts w:ascii="Times New Roman" w:hAnsi="Times New Roman"/>
                <w:sz w:val="20"/>
                <w:szCs w:val="20"/>
              </w:rPr>
              <w:t>рабоч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r w:rsidR="00160DAF" w:rsidRPr="00A353CF">
              <w:rPr>
                <w:rFonts w:ascii="Times New Roman" w:hAnsi="Times New Roman"/>
                <w:sz w:val="20"/>
                <w:szCs w:val="20"/>
              </w:rPr>
              <w:t xml:space="preserve"> групп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160DAF" w:rsidRPr="00A353CF">
              <w:rPr>
                <w:rFonts w:ascii="Times New Roman" w:hAnsi="Times New Roman"/>
                <w:sz w:val="20"/>
                <w:szCs w:val="20"/>
              </w:rPr>
              <w:t xml:space="preserve"> с участием глав муниципальных районов по формированию мероприятий по реализации вопросов местного значения в части обеспечения прав коренных малочисленных народов Севера</w:t>
            </w:r>
          </w:p>
        </w:tc>
        <w:tc>
          <w:tcPr>
            <w:tcW w:w="4394" w:type="dxa"/>
          </w:tcPr>
          <w:p w14:paraId="63D6DEF6" w14:textId="77777777" w:rsidR="00160DAF" w:rsidRPr="00A353CF" w:rsidRDefault="00160DAF" w:rsidP="00A56541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53CF">
              <w:rPr>
                <w:rFonts w:ascii="Times New Roman" w:hAnsi="Times New Roman"/>
                <w:sz w:val="20"/>
                <w:szCs w:val="20"/>
              </w:rPr>
              <w:t xml:space="preserve">Распоряжение первого заместителя Губернатора Ханты-Мансийского автономного округа – Югры  </w:t>
            </w:r>
          </w:p>
        </w:tc>
        <w:tc>
          <w:tcPr>
            <w:tcW w:w="1877" w:type="dxa"/>
          </w:tcPr>
          <w:p w14:paraId="45345CFB" w14:textId="1C255B1E" w:rsidR="00160DAF" w:rsidRPr="00160DAF" w:rsidRDefault="006455E9" w:rsidP="00495D09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95D0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04DFEC51" w14:textId="77777777" w:rsidR="00160DAF" w:rsidRPr="006C6454" w:rsidRDefault="0028560B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Сапожникова Е.С.</w:t>
            </w:r>
          </w:p>
        </w:tc>
        <w:tc>
          <w:tcPr>
            <w:tcW w:w="1701" w:type="dxa"/>
            <w:gridSpan w:val="2"/>
          </w:tcPr>
          <w:p w14:paraId="1D799ED1" w14:textId="77777777" w:rsidR="00160DAF" w:rsidRPr="00DB54C2" w:rsidRDefault="00B475D4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B54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60DAF" w:rsidRPr="002D2523" w14:paraId="3874C98F" w14:textId="77777777" w:rsidTr="00A13BEA">
        <w:tc>
          <w:tcPr>
            <w:tcW w:w="993" w:type="dxa"/>
          </w:tcPr>
          <w:p w14:paraId="56D233DC" w14:textId="4564D180" w:rsidR="00160DAF" w:rsidRPr="00582453" w:rsidRDefault="00160DAF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82453">
              <w:rPr>
                <w:rFonts w:ascii="Times New Roman" w:hAnsi="Times New Roman"/>
                <w:sz w:val="20"/>
                <w:szCs w:val="20"/>
              </w:rPr>
              <w:t>12.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3</w:t>
            </w:r>
            <w:r w:rsidR="00827787" w:rsidRPr="005824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91C625A" w14:textId="77777777" w:rsidR="00160DAF" w:rsidRPr="00582453" w:rsidRDefault="004C5E9A" w:rsidP="002D739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Рабочей группой</w:t>
            </w:r>
            <w:r w:rsidR="00160DAF" w:rsidRPr="00582453">
              <w:rPr>
                <w:rFonts w:ascii="Times New Roman" w:hAnsi="Times New Roman"/>
                <w:sz w:val="20"/>
                <w:szCs w:val="20"/>
              </w:rPr>
              <w:t xml:space="preserve"> утверждена Модельная муниципальная программа «Устойчивое развитие коренных малочисленных народов Севера»</w:t>
            </w:r>
          </w:p>
        </w:tc>
        <w:tc>
          <w:tcPr>
            <w:tcW w:w="4394" w:type="dxa"/>
          </w:tcPr>
          <w:p w14:paraId="30F5F1F6" w14:textId="77777777" w:rsidR="00160DAF" w:rsidRPr="00582453" w:rsidRDefault="00160DAF" w:rsidP="00A56541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82453">
              <w:rPr>
                <w:rFonts w:ascii="Times New Roman" w:hAnsi="Times New Roman"/>
                <w:sz w:val="20"/>
                <w:szCs w:val="20"/>
              </w:rPr>
              <w:t>Протокол рабочей группы по формированию мероприятий по реализации вопросов местного значения в части обеспечения прав коренных малочисленных народов Севера</w:t>
            </w:r>
          </w:p>
        </w:tc>
        <w:tc>
          <w:tcPr>
            <w:tcW w:w="1877" w:type="dxa"/>
          </w:tcPr>
          <w:p w14:paraId="5A2B6072" w14:textId="77777777" w:rsidR="00160DAF" w:rsidRDefault="006455E9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F9135E">
              <w:rPr>
                <w:rFonts w:ascii="Times New Roman" w:hAnsi="Times New Roman"/>
                <w:sz w:val="20"/>
                <w:szCs w:val="20"/>
                <w:highlight w:val="yellow"/>
              </w:rPr>
              <w:t>30.04.2020</w:t>
            </w:r>
          </w:p>
          <w:p w14:paraId="665026FB" w14:textId="77777777" w:rsidR="00CA3685" w:rsidRPr="00160DAF" w:rsidRDefault="00CA3685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14:paraId="2BF4695D" w14:textId="77777777" w:rsidR="00160DAF" w:rsidRPr="006C6454" w:rsidRDefault="0028560B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Сапожникова Е.С.</w:t>
            </w:r>
          </w:p>
        </w:tc>
        <w:tc>
          <w:tcPr>
            <w:tcW w:w="1701" w:type="dxa"/>
            <w:gridSpan w:val="2"/>
          </w:tcPr>
          <w:p w14:paraId="5A7AEA21" w14:textId="77777777" w:rsidR="00160DAF" w:rsidRPr="00DB54C2" w:rsidRDefault="00B475D4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B54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F2C55" w:rsidRPr="002D2523" w14:paraId="2E8BFB2E" w14:textId="77777777" w:rsidTr="00A13BEA">
        <w:tc>
          <w:tcPr>
            <w:tcW w:w="993" w:type="dxa"/>
          </w:tcPr>
          <w:p w14:paraId="7365370E" w14:textId="47C5F2F1" w:rsidR="00AF2C55" w:rsidRPr="00DD3EDC" w:rsidRDefault="00582453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D3EDC">
              <w:rPr>
                <w:rFonts w:ascii="Times New Roman" w:hAnsi="Times New Roman"/>
                <w:sz w:val="20"/>
                <w:szCs w:val="20"/>
              </w:rPr>
              <w:t>1</w:t>
            </w:r>
            <w:r w:rsidR="00533682">
              <w:rPr>
                <w:rFonts w:ascii="Times New Roman" w:hAnsi="Times New Roman"/>
                <w:sz w:val="20"/>
                <w:szCs w:val="20"/>
              </w:rPr>
              <w:t>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4</w:t>
            </w:r>
            <w:r w:rsidR="005336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0CFE1890" w14:textId="4665EC6D" w:rsidR="00AF2C55" w:rsidRPr="00DD3EDC" w:rsidRDefault="00B82CCF" w:rsidP="00292D3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2CCF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827823" w:rsidRPr="00DD3EDC">
              <w:rPr>
                <w:rFonts w:ascii="Times New Roman" w:hAnsi="Times New Roman"/>
                <w:sz w:val="20"/>
                <w:szCs w:val="20"/>
              </w:rPr>
              <w:t xml:space="preserve"> изменения в приказ Департамента </w:t>
            </w:r>
            <w:r w:rsidR="00DD3EDC" w:rsidRPr="00DD3EDC">
              <w:rPr>
                <w:rFonts w:ascii="Times New Roman" w:hAnsi="Times New Roman"/>
                <w:sz w:val="20"/>
                <w:szCs w:val="20"/>
              </w:rPr>
              <w:t xml:space="preserve">здравоохранения автономного округа </w:t>
            </w:r>
            <w:r w:rsidR="00D63EFE">
              <w:rPr>
                <w:rFonts w:ascii="Times New Roman" w:hAnsi="Times New Roman"/>
                <w:sz w:val="20"/>
                <w:szCs w:val="20"/>
              </w:rPr>
              <w:t>«</w:t>
            </w:r>
            <w:r w:rsidR="00D63EFE" w:rsidRPr="00D63EFE">
              <w:rPr>
                <w:rFonts w:ascii="Times New Roman" w:hAnsi="Times New Roman"/>
                <w:sz w:val="20"/>
                <w:szCs w:val="20"/>
              </w:rPr>
              <w:t>Об утверждении персонально</w:t>
            </w:r>
            <w:r w:rsidR="00D63EFE">
              <w:rPr>
                <w:rFonts w:ascii="Times New Roman" w:hAnsi="Times New Roman"/>
                <w:sz w:val="20"/>
                <w:szCs w:val="20"/>
              </w:rPr>
              <w:t xml:space="preserve">го состава Общественного совета </w:t>
            </w:r>
            <w:r w:rsidR="00D63EFE" w:rsidRPr="00D63EFE">
              <w:rPr>
                <w:rFonts w:ascii="Times New Roman" w:hAnsi="Times New Roman"/>
                <w:sz w:val="20"/>
                <w:szCs w:val="20"/>
              </w:rPr>
              <w:t>п</w:t>
            </w:r>
            <w:r w:rsidR="00D63EFE">
              <w:rPr>
                <w:rFonts w:ascii="Times New Roman" w:hAnsi="Times New Roman"/>
                <w:sz w:val="20"/>
                <w:szCs w:val="20"/>
              </w:rPr>
              <w:t xml:space="preserve">ри Департаменте здравоохранения </w:t>
            </w:r>
            <w:r w:rsidR="00D63EFE" w:rsidRPr="00D63EFE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</w:t>
            </w:r>
            <w:r w:rsidR="00D63EFE">
              <w:rPr>
                <w:rFonts w:ascii="Times New Roman" w:hAnsi="Times New Roman"/>
                <w:sz w:val="20"/>
                <w:szCs w:val="20"/>
              </w:rPr>
              <w:t>»</w:t>
            </w:r>
            <w:r w:rsidR="00BA32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в части </w:t>
            </w:r>
            <w:r w:rsidR="00BA3257">
              <w:rPr>
                <w:rFonts w:ascii="Times New Roman" w:hAnsi="Times New Roman"/>
                <w:sz w:val="20"/>
                <w:szCs w:val="20"/>
              </w:rPr>
              <w:t>включения в состав Общественного совета</w:t>
            </w:r>
            <w:r w:rsidR="00BA3257" w:rsidRPr="00A5181C">
              <w:rPr>
                <w:rFonts w:ascii="Times New Roman" w:hAnsi="Times New Roman"/>
                <w:sz w:val="20"/>
                <w:szCs w:val="20"/>
              </w:rPr>
              <w:t xml:space="preserve"> представите</w:t>
            </w:r>
            <w:r w:rsidR="00BA3257">
              <w:rPr>
                <w:rFonts w:ascii="Times New Roman" w:hAnsi="Times New Roman"/>
                <w:sz w:val="20"/>
                <w:szCs w:val="20"/>
              </w:rPr>
              <w:t>ля</w:t>
            </w:r>
            <w:r w:rsidR="00A5181C" w:rsidRPr="00A51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2D36" w:rsidRPr="00A5181C">
              <w:rPr>
                <w:rFonts w:ascii="Times New Roman" w:hAnsi="Times New Roman"/>
                <w:sz w:val="20"/>
                <w:szCs w:val="20"/>
              </w:rPr>
              <w:t>об представите</w:t>
            </w:r>
            <w:r w:rsidR="00292D36">
              <w:rPr>
                <w:rFonts w:ascii="Times New Roman" w:hAnsi="Times New Roman"/>
                <w:sz w:val="20"/>
                <w:szCs w:val="20"/>
              </w:rPr>
              <w:t>ля</w:t>
            </w:r>
            <w:r w:rsidR="00292D36" w:rsidRPr="00A5181C">
              <w:rPr>
                <w:rFonts w:ascii="Times New Roman" w:hAnsi="Times New Roman"/>
                <w:sz w:val="20"/>
                <w:szCs w:val="20"/>
              </w:rPr>
              <w:t xml:space="preserve"> общественн</w:t>
            </w:r>
            <w:r w:rsidR="00292D36">
              <w:rPr>
                <w:rFonts w:ascii="Times New Roman" w:hAnsi="Times New Roman"/>
                <w:sz w:val="20"/>
                <w:szCs w:val="20"/>
              </w:rPr>
              <w:t>ой</w:t>
            </w:r>
            <w:r w:rsidR="00292D36" w:rsidRPr="00A5181C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292D36">
              <w:rPr>
                <w:rFonts w:ascii="Times New Roman" w:hAnsi="Times New Roman"/>
                <w:sz w:val="20"/>
                <w:szCs w:val="20"/>
              </w:rPr>
              <w:t>и</w:t>
            </w:r>
            <w:r w:rsidR="00292D36" w:rsidRPr="00A5181C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 </w:t>
            </w:r>
          </w:p>
        </w:tc>
        <w:tc>
          <w:tcPr>
            <w:tcW w:w="4394" w:type="dxa"/>
          </w:tcPr>
          <w:p w14:paraId="0B010530" w14:textId="77777777" w:rsidR="00AF2C55" w:rsidRPr="00ED0E55" w:rsidRDefault="00ED0E55" w:rsidP="00ED0E55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D0E55">
              <w:rPr>
                <w:rFonts w:ascii="Times New Roman" w:hAnsi="Times New Roman"/>
                <w:sz w:val="20"/>
                <w:szCs w:val="20"/>
              </w:rPr>
              <w:t xml:space="preserve">Приказ Департамента здравоохранения автономного округа </w:t>
            </w:r>
            <w:r>
              <w:rPr>
                <w:rFonts w:ascii="Times New Roman" w:hAnsi="Times New Roman"/>
                <w:sz w:val="20"/>
                <w:szCs w:val="20"/>
              </w:rPr>
              <w:t>«О внесении изменений в п</w:t>
            </w:r>
            <w:r w:rsidRPr="00ED0E55">
              <w:rPr>
                <w:rFonts w:ascii="Times New Roman" w:hAnsi="Times New Roman"/>
                <w:sz w:val="20"/>
                <w:szCs w:val="20"/>
              </w:rPr>
              <w:t>риказ Департамента здравоохранения автономного округа от 25.04.2017 № 443 «Об утверждении персонального состава Общественного совета при Департаменте здравоохранения Ханты-Мансийского автономного округа – Югры»</w:t>
            </w:r>
          </w:p>
        </w:tc>
        <w:tc>
          <w:tcPr>
            <w:tcW w:w="1877" w:type="dxa"/>
          </w:tcPr>
          <w:p w14:paraId="4130B0BE" w14:textId="226F14ED" w:rsidR="00AF2C55" w:rsidRPr="00F77B4B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F77B4B" w:rsidRPr="00F77B4B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03F94C9B" w14:textId="77777777" w:rsidR="00AF2C55" w:rsidRPr="006C6454" w:rsidRDefault="00F77B4B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Бычкова И.Ю.</w:t>
            </w:r>
          </w:p>
        </w:tc>
        <w:tc>
          <w:tcPr>
            <w:tcW w:w="1701" w:type="dxa"/>
            <w:gridSpan w:val="2"/>
          </w:tcPr>
          <w:p w14:paraId="0DFC9926" w14:textId="77777777" w:rsidR="00AF2C55" w:rsidRPr="00DB54C2" w:rsidRDefault="00B475D4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B54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F2C55" w:rsidRPr="002D2523" w14:paraId="7CAD5226" w14:textId="77777777" w:rsidTr="00A13BEA">
        <w:tc>
          <w:tcPr>
            <w:tcW w:w="993" w:type="dxa"/>
          </w:tcPr>
          <w:p w14:paraId="4B2FEC47" w14:textId="1005EBE2" w:rsidR="00AF2C55" w:rsidRPr="00B13CD8" w:rsidRDefault="00533682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08882E19" w14:textId="0E44978E" w:rsidR="00AF2C55" w:rsidRPr="00B13CD8" w:rsidRDefault="00B82CCF" w:rsidP="00410212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2CCF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B13CD8" w:rsidRPr="00B13CD8">
              <w:rPr>
                <w:rFonts w:ascii="Times New Roman" w:hAnsi="Times New Roman"/>
                <w:sz w:val="20"/>
                <w:szCs w:val="20"/>
              </w:rPr>
              <w:t xml:space="preserve"> изменения в приказ Департамента промышленности автономного округа «О персонально</w:t>
            </w:r>
            <w:r w:rsidR="00410212">
              <w:rPr>
                <w:rFonts w:ascii="Times New Roman" w:hAnsi="Times New Roman"/>
                <w:sz w:val="20"/>
                <w:szCs w:val="20"/>
              </w:rPr>
              <w:t>м</w:t>
            </w:r>
            <w:r w:rsidR="00B13CD8" w:rsidRPr="00B13CD8">
              <w:rPr>
                <w:rFonts w:ascii="Times New Roman" w:hAnsi="Times New Roman"/>
                <w:sz w:val="20"/>
                <w:szCs w:val="20"/>
              </w:rPr>
              <w:t xml:space="preserve"> состав</w:t>
            </w:r>
            <w:r w:rsidR="00410212">
              <w:rPr>
                <w:rFonts w:ascii="Times New Roman" w:hAnsi="Times New Roman"/>
                <w:sz w:val="20"/>
                <w:szCs w:val="20"/>
              </w:rPr>
              <w:t>е</w:t>
            </w:r>
            <w:r w:rsidR="00B13CD8" w:rsidRPr="00B13CD8">
              <w:rPr>
                <w:rFonts w:ascii="Times New Roman" w:hAnsi="Times New Roman"/>
                <w:sz w:val="20"/>
                <w:szCs w:val="20"/>
              </w:rPr>
              <w:t xml:space="preserve"> Общественного совета при Департаменте промышленности Ханты-Мансийского автономного округа – Югры»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совета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представителя </w:t>
            </w:r>
            <w:r w:rsidR="00410212" w:rsidRPr="00C64D9A">
              <w:rPr>
                <w:rFonts w:ascii="Times New Roman" w:hAnsi="Times New Roman"/>
                <w:sz w:val="20"/>
                <w:szCs w:val="20"/>
              </w:rPr>
              <w:t>общественной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410212">
              <w:rPr>
                <w:rFonts w:ascii="Times New Roman" w:hAnsi="Times New Roman"/>
                <w:sz w:val="20"/>
                <w:szCs w:val="20"/>
              </w:rPr>
              <w:t>и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6B5D2170" w14:textId="359719BB" w:rsidR="00AF2C55" w:rsidRPr="00B13CD8" w:rsidRDefault="00B13CD8" w:rsidP="00B13CD8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13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Департамента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промышленности </w:t>
            </w:r>
            <w:r w:rsidRPr="00B13CD8">
              <w:rPr>
                <w:rFonts w:ascii="Times New Roman" w:hAnsi="Times New Roman"/>
                <w:sz w:val="20"/>
                <w:szCs w:val="20"/>
              </w:rPr>
              <w:t xml:space="preserve">автономного округа «О внесении изменений в приказ Департамента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промышленности </w:t>
            </w:r>
            <w:r w:rsidRPr="00B13CD8">
              <w:rPr>
                <w:rFonts w:ascii="Times New Roman" w:hAnsi="Times New Roman"/>
                <w:sz w:val="20"/>
                <w:szCs w:val="20"/>
              </w:rPr>
              <w:t xml:space="preserve">автономного округа </w:t>
            </w:r>
            <w:r w:rsidR="00D96FCB" w:rsidRPr="00D96FCB">
              <w:rPr>
                <w:rFonts w:ascii="Times New Roman" w:hAnsi="Times New Roman"/>
                <w:sz w:val="20"/>
                <w:szCs w:val="20"/>
              </w:rPr>
              <w:t xml:space="preserve">от 06.05.2019 № 38-п-87 </w:t>
            </w:r>
            <w:r w:rsidR="00D96FCB">
              <w:rPr>
                <w:rFonts w:ascii="Times New Roman" w:hAnsi="Times New Roman"/>
                <w:sz w:val="20"/>
                <w:szCs w:val="20"/>
              </w:rPr>
              <w:t>«</w:t>
            </w:r>
            <w:r w:rsidR="00D96FCB" w:rsidRPr="00D96FCB">
              <w:rPr>
                <w:rFonts w:ascii="Times New Roman" w:hAnsi="Times New Roman"/>
                <w:sz w:val="20"/>
                <w:szCs w:val="20"/>
              </w:rPr>
              <w:t>О персональном составе Общественного совета при Департаменте промышленности Ханты-</w:t>
            </w:r>
            <w:r w:rsidR="00D96FCB" w:rsidRPr="00D96FCB">
              <w:rPr>
                <w:rFonts w:ascii="Times New Roman" w:hAnsi="Times New Roman"/>
                <w:sz w:val="20"/>
                <w:szCs w:val="20"/>
              </w:rPr>
              <w:lastRenderedPageBreak/>
              <w:t>Мансийского автономного округа – Югры»</w:t>
            </w:r>
          </w:p>
        </w:tc>
        <w:tc>
          <w:tcPr>
            <w:tcW w:w="1877" w:type="dxa"/>
          </w:tcPr>
          <w:p w14:paraId="6ED8B3E8" w14:textId="37E17F72" w:rsidR="00AF2C55" w:rsidRPr="00B13CD8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  <w:r w:rsidR="00B13CD8" w:rsidRPr="00B13CD8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0A7AAC9E" w14:textId="77777777" w:rsidR="00AF2C55" w:rsidRPr="006C6454" w:rsidRDefault="00B475D4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Петрова Е.Е.</w:t>
            </w:r>
            <w:r w:rsidR="00B13CD8" w:rsidRPr="006C64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1F3CDB14" w14:textId="77777777" w:rsidR="00AF2C55" w:rsidRPr="00DB54C2" w:rsidRDefault="00DB54C2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DB54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33682" w:rsidRPr="002D2523" w14:paraId="573F650F" w14:textId="77777777" w:rsidTr="00A13BEA">
        <w:tc>
          <w:tcPr>
            <w:tcW w:w="993" w:type="dxa"/>
          </w:tcPr>
          <w:p w14:paraId="20356B60" w14:textId="01889EF2" w:rsidR="00533682" w:rsidRPr="00533682" w:rsidRDefault="00533682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33682"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6</w:t>
            </w:r>
            <w:r w:rsidRPr="005336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3C65072F" w14:textId="01E8A5E9" w:rsidR="00533682" w:rsidRPr="00B74616" w:rsidRDefault="00B6681E" w:rsidP="00292D3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681E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AE3450" w:rsidRPr="00B74616">
              <w:rPr>
                <w:rFonts w:ascii="Times New Roman" w:hAnsi="Times New Roman"/>
                <w:sz w:val="20"/>
                <w:szCs w:val="20"/>
              </w:rPr>
              <w:t xml:space="preserve"> изменения в приказ Департамента социального развития автономного округа</w:t>
            </w:r>
            <w:r w:rsidR="00AE3450" w:rsidRPr="00B74616">
              <w:rPr>
                <w:rFonts w:ascii="Times New Roman" w:hAnsi="Times New Roman"/>
              </w:rPr>
              <w:t xml:space="preserve"> </w:t>
            </w:r>
            <w:r w:rsidR="00AE3450" w:rsidRPr="00B74616">
              <w:rPr>
                <w:rFonts w:ascii="Times New Roman" w:hAnsi="Times New Roman"/>
                <w:sz w:val="20"/>
                <w:szCs w:val="20"/>
              </w:rPr>
              <w:t xml:space="preserve">«О создании общественного совета при Департаменте социального развития </w:t>
            </w:r>
            <w:r w:rsidR="00B74616" w:rsidRPr="00B74616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совета </w:t>
            </w:r>
            <w:r w:rsidR="002B2818" w:rsidRPr="002B2818">
              <w:rPr>
                <w:rFonts w:ascii="Times New Roman" w:hAnsi="Times New Roman"/>
                <w:sz w:val="20"/>
                <w:szCs w:val="20"/>
              </w:rPr>
              <w:t>представителя общественной организации коренных малочисленных народов Севера</w:t>
            </w:r>
            <w:proofErr w:type="gramEnd"/>
            <w:r w:rsidR="00292D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0AD17097" w14:textId="77777777" w:rsidR="00533682" w:rsidRPr="00B74616" w:rsidRDefault="00B74616" w:rsidP="00B7461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74616">
              <w:rPr>
                <w:rFonts w:ascii="Times New Roman" w:hAnsi="Times New Roman"/>
                <w:sz w:val="20"/>
                <w:szCs w:val="20"/>
              </w:rPr>
              <w:t xml:space="preserve">Приказ Департамента </w:t>
            </w:r>
            <w:r>
              <w:rPr>
                <w:rFonts w:ascii="Times New Roman" w:hAnsi="Times New Roman"/>
                <w:sz w:val="20"/>
                <w:szCs w:val="20"/>
              </w:rPr>
              <w:t>социального развития</w:t>
            </w:r>
            <w:r w:rsidRPr="00B74616">
              <w:rPr>
                <w:rFonts w:ascii="Times New Roman" w:hAnsi="Times New Roman"/>
                <w:sz w:val="20"/>
                <w:szCs w:val="20"/>
              </w:rPr>
              <w:t xml:space="preserve"> автономного округа «О внесении изменений в приказ Департамента социального развития автономного округа от 29.03.2018 № 369-р «О создании общественного совета при Департаменте социального развития Ханты-Мансийского автономного округа – Югры»</w:t>
            </w:r>
          </w:p>
        </w:tc>
        <w:tc>
          <w:tcPr>
            <w:tcW w:w="1877" w:type="dxa"/>
          </w:tcPr>
          <w:p w14:paraId="1FD91485" w14:textId="5A706390" w:rsidR="00533682" w:rsidRPr="00B74616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B74616" w:rsidRPr="00B74616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65F4E69D" w14:textId="77777777" w:rsidR="00533682" w:rsidRPr="006C6454" w:rsidRDefault="00F202E3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Низамова Л.Б.</w:t>
            </w:r>
          </w:p>
        </w:tc>
        <w:tc>
          <w:tcPr>
            <w:tcW w:w="1701" w:type="dxa"/>
            <w:gridSpan w:val="2"/>
          </w:tcPr>
          <w:p w14:paraId="7F400CFE" w14:textId="77777777" w:rsidR="00533682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33682" w:rsidRPr="002D2523" w14:paraId="548DDA2D" w14:textId="77777777" w:rsidTr="00A13BEA">
        <w:tc>
          <w:tcPr>
            <w:tcW w:w="993" w:type="dxa"/>
          </w:tcPr>
          <w:p w14:paraId="3614C2CC" w14:textId="1BD46C2D" w:rsidR="00533682" w:rsidRPr="00533682" w:rsidRDefault="00533682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33682">
              <w:rPr>
                <w:rFonts w:ascii="Times New Roman" w:hAnsi="Times New Roman"/>
                <w:sz w:val="20"/>
                <w:szCs w:val="20"/>
              </w:rPr>
              <w:t>12.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7</w:t>
            </w:r>
            <w:r w:rsidRPr="005336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581D77C" w14:textId="6A0A2166" w:rsidR="00533682" w:rsidRPr="00F202E3" w:rsidRDefault="00B6681E" w:rsidP="00292D3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681E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F202E3" w:rsidRPr="00F202E3">
              <w:rPr>
                <w:rFonts w:ascii="Times New Roman" w:hAnsi="Times New Roman"/>
                <w:sz w:val="20"/>
                <w:szCs w:val="20"/>
              </w:rPr>
              <w:t xml:space="preserve"> изменения в приказ Департамента </w:t>
            </w:r>
            <w:r w:rsidR="00F202E3">
              <w:rPr>
                <w:rFonts w:ascii="Times New Roman" w:hAnsi="Times New Roman"/>
                <w:sz w:val="20"/>
                <w:szCs w:val="20"/>
              </w:rPr>
              <w:t xml:space="preserve">информационных технологий и цифрового </w:t>
            </w:r>
            <w:r w:rsidR="00F202E3" w:rsidRPr="00F202E3">
              <w:rPr>
                <w:rFonts w:ascii="Times New Roman" w:hAnsi="Times New Roman"/>
                <w:sz w:val="20"/>
                <w:szCs w:val="20"/>
              </w:rPr>
              <w:t xml:space="preserve">развития автономного округа «О </w:t>
            </w:r>
            <w:r w:rsidR="00DE7C64">
              <w:rPr>
                <w:rFonts w:ascii="Times New Roman" w:hAnsi="Times New Roman"/>
                <w:sz w:val="20"/>
                <w:szCs w:val="20"/>
              </w:rPr>
              <w:t xml:space="preserve">персональном составе </w:t>
            </w:r>
            <w:r w:rsidR="00F202E3" w:rsidRPr="00F202E3">
              <w:rPr>
                <w:rFonts w:ascii="Times New Roman" w:hAnsi="Times New Roman"/>
                <w:sz w:val="20"/>
                <w:szCs w:val="20"/>
              </w:rPr>
              <w:t xml:space="preserve">общественного совета при Департаменте </w:t>
            </w:r>
            <w:r w:rsidR="00DE7C64">
              <w:rPr>
                <w:rFonts w:ascii="Times New Roman" w:hAnsi="Times New Roman"/>
                <w:sz w:val="20"/>
                <w:szCs w:val="20"/>
              </w:rPr>
              <w:t xml:space="preserve">информационных технологий и цифрового </w:t>
            </w:r>
            <w:r w:rsidR="00F202E3" w:rsidRPr="00F202E3">
              <w:rPr>
                <w:rFonts w:ascii="Times New Roman" w:hAnsi="Times New Roman"/>
                <w:sz w:val="20"/>
                <w:szCs w:val="20"/>
              </w:rPr>
              <w:t xml:space="preserve">развития Ханты-Мансийского автономного </w:t>
            </w:r>
            <w:r w:rsidR="00C64D9A">
              <w:rPr>
                <w:rFonts w:ascii="Times New Roman" w:hAnsi="Times New Roman"/>
                <w:sz w:val="20"/>
                <w:szCs w:val="20"/>
              </w:rPr>
              <w:br/>
            </w:r>
            <w:r w:rsidR="00F202E3" w:rsidRPr="00F202E3">
              <w:rPr>
                <w:rFonts w:ascii="Times New Roman" w:hAnsi="Times New Roman"/>
                <w:sz w:val="20"/>
                <w:szCs w:val="20"/>
              </w:rPr>
              <w:t>округа –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2E3" w:rsidRPr="00F202E3">
              <w:rPr>
                <w:rFonts w:ascii="Times New Roman" w:hAnsi="Times New Roman"/>
                <w:sz w:val="20"/>
                <w:szCs w:val="20"/>
              </w:rPr>
              <w:t>Югры»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совета </w:t>
            </w:r>
            <w:r w:rsidR="002B2818" w:rsidRPr="002B2818">
              <w:rPr>
                <w:rFonts w:ascii="Times New Roman" w:hAnsi="Times New Roman"/>
                <w:sz w:val="20"/>
                <w:szCs w:val="20"/>
              </w:rPr>
              <w:t>представителя общественной организации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7134A5E8" w14:textId="77777777" w:rsidR="00533682" w:rsidRPr="00336233" w:rsidRDefault="00336233" w:rsidP="004C171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36233">
              <w:rPr>
                <w:rFonts w:ascii="Times New Roman" w:hAnsi="Times New Roman"/>
                <w:sz w:val="20"/>
                <w:szCs w:val="20"/>
              </w:rPr>
              <w:t xml:space="preserve">Приказ Департамента информационных технологий и цифрового развития автономного «О внесении изменений в приказ Департамента информационных технологий и цифрового развития автономного округа </w:t>
            </w:r>
            <w:r w:rsidR="004C171C" w:rsidRPr="004C171C">
              <w:rPr>
                <w:rFonts w:ascii="Times New Roman" w:hAnsi="Times New Roman"/>
                <w:sz w:val="20"/>
                <w:szCs w:val="20"/>
              </w:rPr>
              <w:t>от 22.02.2018</w:t>
            </w:r>
            <w:r w:rsidR="004C17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171C">
              <w:rPr>
                <w:rFonts w:ascii="Times New Roman" w:hAnsi="Times New Roman"/>
                <w:sz w:val="20"/>
                <w:szCs w:val="20"/>
              </w:rPr>
              <w:br/>
            </w:r>
            <w:r w:rsidR="004C171C" w:rsidRPr="004C171C">
              <w:rPr>
                <w:rFonts w:ascii="Times New Roman" w:hAnsi="Times New Roman"/>
                <w:sz w:val="20"/>
                <w:szCs w:val="20"/>
              </w:rPr>
              <w:t xml:space="preserve">№ 27 </w:t>
            </w:r>
            <w:r w:rsidRPr="00336233">
              <w:rPr>
                <w:rFonts w:ascii="Times New Roman" w:hAnsi="Times New Roman"/>
                <w:sz w:val="20"/>
                <w:szCs w:val="20"/>
              </w:rPr>
              <w:t>«О персональном составе общественного совета при Департаменте информационных технологий и цифрового развития Ханты-Мансийского автономного округа – Югры»</w:t>
            </w:r>
          </w:p>
        </w:tc>
        <w:tc>
          <w:tcPr>
            <w:tcW w:w="1877" w:type="dxa"/>
          </w:tcPr>
          <w:p w14:paraId="0BCDAAC6" w14:textId="0B367E0B" w:rsidR="00533682" w:rsidRPr="004C171C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C171C" w:rsidRPr="004C171C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6C1D1A36" w14:textId="77777777" w:rsidR="00533682" w:rsidRPr="006C6454" w:rsidRDefault="004C171C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Лалыка А.О.</w:t>
            </w:r>
          </w:p>
        </w:tc>
        <w:tc>
          <w:tcPr>
            <w:tcW w:w="1701" w:type="dxa"/>
            <w:gridSpan w:val="2"/>
          </w:tcPr>
          <w:p w14:paraId="338370DF" w14:textId="77777777" w:rsidR="00533682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33682" w:rsidRPr="002D2523" w14:paraId="0D5810BE" w14:textId="77777777" w:rsidTr="00A13BEA">
        <w:tc>
          <w:tcPr>
            <w:tcW w:w="993" w:type="dxa"/>
          </w:tcPr>
          <w:p w14:paraId="60F7CEE8" w14:textId="3F46C3ED" w:rsidR="00533682" w:rsidRPr="00533682" w:rsidRDefault="00533682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33682">
              <w:rPr>
                <w:rFonts w:ascii="Times New Roman" w:hAnsi="Times New Roman"/>
                <w:sz w:val="20"/>
                <w:szCs w:val="20"/>
              </w:rPr>
              <w:t>12.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8</w:t>
            </w:r>
            <w:r w:rsidRPr="005336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1DC97CF7" w14:textId="21B03301" w:rsidR="00533682" w:rsidRPr="00492FE3" w:rsidRDefault="00B6681E" w:rsidP="00292D3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681E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69473F" w:rsidRPr="00492FE3">
              <w:rPr>
                <w:rFonts w:ascii="Times New Roman" w:hAnsi="Times New Roman"/>
                <w:sz w:val="20"/>
                <w:szCs w:val="20"/>
              </w:rPr>
              <w:t xml:space="preserve"> изменения в приказ Департамента физической культуры и спорта автономного округа «Об Общественном совете при Департаменте физической культуры и спорта Ханты-Мансийского автономного округа – Югры»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совета </w:t>
            </w:r>
            <w:r w:rsidR="002B2818" w:rsidRPr="002B2818">
              <w:rPr>
                <w:rFonts w:ascii="Times New Roman" w:hAnsi="Times New Roman"/>
                <w:sz w:val="20"/>
                <w:szCs w:val="20"/>
              </w:rPr>
              <w:t>представителя общественной организации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55CBCBAC" w14:textId="77777777" w:rsidR="00533682" w:rsidRPr="00492FE3" w:rsidRDefault="00CE3A60" w:rsidP="00CE3A60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92FE3">
              <w:rPr>
                <w:rFonts w:ascii="Times New Roman" w:hAnsi="Times New Roman"/>
                <w:sz w:val="20"/>
                <w:szCs w:val="20"/>
              </w:rPr>
              <w:t xml:space="preserve">Приказ Департамента физической культуры и спорта автономного округа «О внесении изменений в приказ Департамента физической культуры и спорта автономного округа от 21.06.2016 № 180 </w:t>
            </w:r>
            <w:r w:rsidR="00492FE3" w:rsidRPr="00492FE3">
              <w:rPr>
                <w:rFonts w:ascii="Times New Roman" w:hAnsi="Times New Roman"/>
                <w:sz w:val="20"/>
                <w:szCs w:val="20"/>
              </w:rPr>
              <w:t>«</w:t>
            </w:r>
            <w:r w:rsidRPr="00492FE3">
              <w:rPr>
                <w:rFonts w:ascii="Times New Roman" w:hAnsi="Times New Roman"/>
                <w:sz w:val="20"/>
                <w:szCs w:val="20"/>
              </w:rPr>
              <w:t xml:space="preserve">Об Общественном совете при Департаменте физической культуры и спорта Ханты-Мансийского автономного </w:t>
            </w:r>
            <w:r w:rsidR="00492FE3">
              <w:rPr>
                <w:rFonts w:ascii="Times New Roman" w:hAnsi="Times New Roman"/>
                <w:sz w:val="20"/>
                <w:szCs w:val="20"/>
              </w:rPr>
              <w:br/>
            </w:r>
            <w:r w:rsidRPr="00492FE3">
              <w:rPr>
                <w:rFonts w:ascii="Times New Roman" w:hAnsi="Times New Roman"/>
                <w:sz w:val="20"/>
                <w:szCs w:val="20"/>
              </w:rPr>
              <w:t>округа – Югры»</w:t>
            </w:r>
          </w:p>
        </w:tc>
        <w:tc>
          <w:tcPr>
            <w:tcW w:w="1877" w:type="dxa"/>
          </w:tcPr>
          <w:p w14:paraId="06516B51" w14:textId="7AD464AF" w:rsidR="00533682" w:rsidRPr="00492FE3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92FE3" w:rsidRPr="00492FE3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7C8EB021" w14:textId="77777777" w:rsidR="00533682" w:rsidRPr="006C6454" w:rsidRDefault="00492FE3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Конух С.Е.</w:t>
            </w:r>
          </w:p>
        </w:tc>
        <w:tc>
          <w:tcPr>
            <w:tcW w:w="1701" w:type="dxa"/>
            <w:gridSpan w:val="2"/>
          </w:tcPr>
          <w:p w14:paraId="0907DA8D" w14:textId="77777777" w:rsidR="00533682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33682" w:rsidRPr="002D2523" w14:paraId="6CA646FF" w14:textId="77777777" w:rsidTr="00A13BEA">
        <w:tc>
          <w:tcPr>
            <w:tcW w:w="993" w:type="dxa"/>
          </w:tcPr>
          <w:p w14:paraId="06870160" w14:textId="1538D44A" w:rsidR="00533682" w:rsidRPr="00EA4105" w:rsidRDefault="00533682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A4105">
              <w:rPr>
                <w:rFonts w:ascii="Times New Roman" w:hAnsi="Times New Roman"/>
                <w:sz w:val="20"/>
                <w:szCs w:val="20"/>
              </w:rPr>
              <w:t>12.</w:t>
            </w:r>
            <w:r w:rsidR="00B82CCF">
              <w:rPr>
                <w:rFonts w:ascii="Times New Roman" w:hAnsi="Times New Roman"/>
                <w:sz w:val="20"/>
                <w:szCs w:val="20"/>
              </w:rPr>
              <w:t>9</w:t>
            </w:r>
            <w:r w:rsidRPr="00EA410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044C63C5" w14:textId="6708B237" w:rsidR="00533682" w:rsidRPr="00EA4105" w:rsidRDefault="00B6681E" w:rsidP="00DD24D7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681E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492FE3" w:rsidRPr="00EA4105">
              <w:rPr>
                <w:rFonts w:ascii="Times New Roman" w:hAnsi="Times New Roman"/>
                <w:sz w:val="20"/>
                <w:szCs w:val="20"/>
              </w:rPr>
              <w:t xml:space="preserve"> изменения в приказ Ветеринарной службы </w:t>
            </w:r>
            <w:r w:rsidR="00EA4105" w:rsidRPr="00EA4105">
              <w:rPr>
                <w:rFonts w:ascii="Times New Roman" w:hAnsi="Times New Roman"/>
                <w:sz w:val="20"/>
                <w:szCs w:val="20"/>
              </w:rPr>
              <w:t xml:space="preserve">автономного округа </w:t>
            </w:r>
            <w:r w:rsidR="00EA4105">
              <w:rPr>
                <w:rFonts w:ascii="Times New Roman" w:hAnsi="Times New Roman"/>
                <w:sz w:val="20"/>
                <w:szCs w:val="20"/>
              </w:rPr>
              <w:t>«</w:t>
            </w:r>
            <w:r w:rsidR="00EA4105" w:rsidRPr="00EA4105">
              <w:rPr>
                <w:rFonts w:ascii="Times New Roman" w:hAnsi="Times New Roman"/>
                <w:sz w:val="20"/>
                <w:szCs w:val="20"/>
              </w:rPr>
              <w:t>Об утверждении персонального состава членов Обществе</w:t>
            </w:r>
            <w:r w:rsidR="00EA4105">
              <w:rPr>
                <w:rFonts w:ascii="Times New Roman" w:hAnsi="Times New Roman"/>
                <w:sz w:val="20"/>
                <w:szCs w:val="20"/>
              </w:rPr>
              <w:t>нного совета при Ветслужбе Югры»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>совета представителя общественн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ой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и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019C3045" w14:textId="77777777" w:rsidR="00533682" w:rsidRPr="00EA4105" w:rsidRDefault="00EA4105" w:rsidP="006C798F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A4105">
              <w:rPr>
                <w:rFonts w:ascii="Times New Roman" w:hAnsi="Times New Roman"/>
                <w:sz w:val="20"/>
                <w:szCs w:val="20"/>
              </w:rPr>
              <w:t xml:space="preserve">Приказ </w:t>
            </w:r>
            <w:r w:rsidR="006C798F" w:rsidRPr="006C798F">
              <w:rPr>
                <w:rFonts w:ascii="Times New Roman" w:hAnsi="Times New Roman"/>
                <w:sz w:val="20"/>
                <w:szCs w:val="20"/>
              </w:rPr>
              <w:t xml:space="preserve">Ветеринарной службы автономного округа </w:t>
            </w:r>
            <w:r w:rsidRPr="00EA4105">
              <w:rPr>
                <w:rFonts w:ascii="Times New Roman" w:hAnsi="Times New Roman"/>
                <w:sz w:val="20"/>
                <w:szCs w:val="20"/>
              </w:rPr>
              <w:t xml:space="preserve">от 18.03.2019 № 54-ОД </w:t>
            </w:r>
            <w:r w:rsidR="006C798F">
              <w:rPr>
                <w:rFonts w:ascii="Times New Roman" w:hAnsi="Times New Roman"/>
                <w:sz w:val="20"/>
                <w:szCs w:val="20"/>
              </w:rPr>
              <w:t>«</w:t>
            </w:r>
            <w:r w:rsidRPr="00EA4105">
              <w:rPr>
                <w:rFonts w:ascii="Times New Roman" w:hAnsi="Times New Roman"/>
                <w:sz w:val="20"/>
                <w:szCs w:val="20"/>
              </w:rPr>
              <w:t xml:space="preserve">Об утверждении персонального состава членов Общественного совета при </w:t>
            </w:r>
            <w:r w:rsidR="006C798F">
              <w:rPr>
                <w:rFonts w:ascii="Times New Roman" w:hAnsi="Times New Roman"/>
                <w:sz w:val="20"/>
                <w:szCs w:val="20"/>
              </w:rPr>
              <w:t>Ветеринарной службе»</w:t>
            </w:r>
          </w:p>
        </w:tc>
        <w:tc>
          <w:tcPr>
            <w:tcW w:w="1877" w:type="dxa"/>
          </w:tcPr>
          <w:p w14:paraId="5FF48747" w14:textId="5FB67424" w:rsidR="00533682" w:rsidRPr="006C798F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6C798F" w:rsidRPr="006C798F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42F6A22F" w14:textId="77777777" w:rsidR="00533682" w:rsidRPr="006C6454" w:rsidRDefault="008C4584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6454">
              <w:rPr>
                <w:rFonts w:ascii="Times New Roman" w:hAnsi="Times New Roman"/>
                <w:sz w:val="20"/>
                <w:szCs w:val="20"/>
              </w:rPr>
              <w:t>Золотарева О.Г.</w:t>
            </w:r>
          </w:p>
        </w:tc>
        <w:tc>
          <w:tcPr>
            <w:tcW w:w="1701" w:type="dxa"/>
            <w:gridSpan w:val="2"/>
          </w:tcPr>
          <w:p w14:paraId="0AB8BFE4" w14:textId="77777777" w:rsidR="00533682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2A2740" w:rsidRPr="00366AD9" w14:paraId="102E76C7" w14:textId="77777777" w:rsidTr="00A13BEA">
        <w:tc>
          <w:tcPr>
            <w:tcW w:w="993" w:type="dxa"/>
          </w:tcPr>
          <w:p w14:paraId="41FE952E" w14:textId="48304AD0" w:rsidR="002A2740" w:rsidRPr="00366AD9" w:rsidRDefault="002A2740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66AD9">
              <w:rPr>
                <w:rFonts w:ascii="Times New Roman" w:hAnsi="Times New Roman"/>
                <w:sz w:val="20"/>
                <w:szCs w:val="20"/>
              </w:rPr>
              <w:t>12.1</w:t>
            </w:r>
            <w:r w:rsidR="00B82CCF" w:rsidRPr="00366AD9">
              <w:rPr>
                <w:rFonts w:ascii="Times New Roman" w:hAnsi="Times New Roman"/>
                <w:sz w:val="20"/>
                <w:szCs w:val="20"/>
              </w:rPr>
              <w:t>0</w:t>
            </w:r>
            <w:r w:rsidRPr="00366A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EADD8F4" w14:textId="32D19934" w:rsidR="002A2740" w:rsidRPr="00366AD9" w:rsidRDefault="00B6681E" w:rsidP="00DD24D7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66AD9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2A2740" w:rsidRPr="00366AD9">
              <w:rPr>
                <w:rFonts w:ascii="Times New Roman" w:hAnsi="Times New Roman"/>
                <w:sz w:val="20"/>
                <w:szCs w:val="20"/>
              </w:rPr>
              <w:t xml:space="preserve"> изменения в постановление главы Кондинского района «Об утверждении состава Общественного Совета Кондинского района»</w:t>
            </w:r>
            <w:r w:rsidR="00C64D9A" w:rsidRPr="00366AD9">
              <w:rPr>
                <w:rFonts w:ascii="Times New Roman" w:hAnsi="Times New Roman"/>
                <w:sz w:val="20"/>
                <w:szCs w:val="20"/>
              </w:rPr>
              <w:t xml:space="preserve"> в части включения в состав Общественного </w:t>
            </w:r>
            <w:proofErr w:type="gramStart"/>
            <w:r w:rsidR="00C64D9A" w:rsidRPr="00366AD9">
              <w:rPr>
                <w:rFonts w:ascii="Times New Roman" w:hAnsi="Times New Roman"/>
                <w:sz w:val="20"/>
                <w:szCs w:val="20"/>
              </w:rPr>
              <w:t>совета представителя общественн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ой</w:t>
            </w:r>
            <w:r w:rsidR="00C64D9A" w:rsidRPr="00366AD9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и</w:t>
            </w:r>
            <w:r w:rsidR="00C64D9A" w:rsidRPr="00366AD9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4E690146" w14:textId="77777777" w:rsidR="002A2740" w:rsidRPr="00366AD9" w:rsidRDefault="006E4050" w:rsidP="00461BD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66AD9">
              <w:rPr>
                <w:rFonts w:ascii="Times New Roman" w:hAnsi="Times New Roman"/>
                <w:sz w:val="20"/>
                <w:szCs w:val="20"/>
              </w:rPr>
              <w:t>Постановление главы Кондинского района «О внесении изменений в п</w:t>
            </w:r>
            <w:r w:rsidR="002A2740" w:rsidRPr="00366AD9">
              <w:rPr>
                <w:rFonts w:ascii="Times New Roman" w:hAnsi="Times New Roman"/>
                <w:sz w:val="20"/>
                <w:szCs w:val="20"/>
              </w:rPr>
              <w:t>остановление главы Кондинского района от 09</w:t>
            </w:r>
            <w:r w:rsidR="00461BDC" w:rsidRPr="00366AD9">
              <w:rPr>
                <w:rFonts w:ascii="Times New Roman" w:hAnsi="Times New Roman"/>
                <w:sz w:val="20"/>
                <w:szCs w:val="20"/>
              </w:rPr>
              <w:t>.07.</w:t>
            </w:r>
            <w:r w:rsidR="002A2740" w:rsidRPr="00366AD9">
              <w:rPr>
                <w:rFonts w:ascii="Times New Roman" w:hAnsi="Times New Roman"/>
                <w:sz w:val="20"/>
                <w:szCs w:val="20"/>
              </w:rPr>
              <w:t>2019 № 47-п «Об утверждении состава Общественного Совета Кондинского района»</w:t>
            </w:r>
          </w:p>
        </w:tc>
        <w:tc>
          <w:tcPr>
            <w:tcW w:w="1877" w:type="dxa"/>
          </w:tcPr>
          <w:p w14:paraId="2D62C534" w14:textId="5E14286A" w:rsidR="002A2740" w:rsidRPr="00366AD9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6E4050" w:rsidRPr="00366AD9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41342F83" w14:textId="77777777" w:rsidR="002A2740" w:rsidRPr="00366AD9" w:rsidRDefault="006E4050" w:rsidP="00902FC5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66AD9">
              <w:rPr>
                <w:rFonts w:ascii="Times New Roman" w:hAnsi="Times New Roman"/>
                <w:sz w:val="20"/>
                <w:szCs w:val="20"/>
              </w:rPr>
              <w:t>Дубовик А.В.</w:t>
            </w:r>
          </w:p>
        </w:tc>
        <w:tc>
          <w:tcPr>
            <w:tcW w:w="1701" w:type="dxa"/>
            <w:gridSpan w:val="2"/>
          </w:tcPr>
          <w:p w14:paraId="0A0F8358" w14:textId="77777777" w:rsidR="002A2740" w:rsidRPr="00366AD9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66AD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C97994" w:rsidRPr="002D2523" w14:paraId="159C8EDE" w14:textId="77777777" w:rsidTr="00A13BEA">
        <w:tc>
          <w:tcPr>
            <w:tcW w:w="993" w:type="dxa"/>
          </w:tcPr>
          <w:p w14:paraId="76B663EA" w14:textId="2629EED4" w:rsidR="00C97994" w:rsidRPr="008F29C6" w:rsidRDefault="00C97994" w:rsidP="0063441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F29C6">
              <w:rPr>
                <w:rFonts w:ascii="Times New Roman" w:hAnsi="Times New Roman"/>
                <w:sz w:val="20"/>
                <w:szCs w:val="20"/>
              </w:rPr>
              <w:t>12.1</w:t>
            </w:r>
            <w:r w:rsidR="0063441C">
              <w:rPr>
                <w:rFonts w:ascii="Times New Roman" w:hAnsi="Times New Roman"/>
                <w:sz w:val="20"/>
                <w:szCs w:val="20"/>
              </w:rPr>
              <w:t>1</w:t>
            </w:r>
            <w:r w:rsidRPr="008F29C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4E23FB3F" w14:textId="784A432E" w:rsidR="00C97994" w:rsidRPr="008F29C6" w:rsidRDefault="00B6681E" w:rsidP="00DD24D7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681E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C97994" w:rsidRPr="008F29C6">
              <w:rPr>
                <w:rFonts w:ascii="Times New Roman" w:hAnsi="Times New Roman"/>
                <w:sz w:val="20"/>
                <w:szCs w:val="20"/>
              </w:rPr>
              <w:t xml:space="preserve"> изменения в постановление </w:t>
            </w:r>
            <w:r w:rsidR="00C97994" w:rsidRPr="008F29C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Октябрьского района «Об утверждении состава Общественного Совета Октябрьского района»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>совета представителя общественн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ой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и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556A87D0" w14:textId="77777777" w:rsidR="00C97994" w:rsidRPr="008F29C6" w:rsidRDefault="00486AFE" w:rsidP="008F29C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F29C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администрации </w:t>
            </w:r>
            <w:r w:rsidR="008F29C6" w:rsidRPr="008F29C6">
              <w:rPr>
                <w:rFonts w:ascii="Times New Roman" w:hAnsi="Times New Roman"/>
                <w:sz w:val="20"/>
                <w:szCs w:val="20"/>
              </w:rPr>
              <w:t xml:space="preserve">Октябрьского </w:t>
            </w:r>
            <w:r w:rsidRPr="008F29C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района «О внесении изменений в постановление администрации </w:t>
            </w:r>
            <w:r w:rsidR="008F29C6" w:rsidRPr="008F29C6">
              <w:rPr>
                <w:rFonts w:ascii="Times New Roman" w:hAnsi="Times New Roman"/>
                <w:sz w:val="20"/>
                <w:szCs w:val="20"/>
              </w:rPr>
              <w:t xml:space="preserve">Октябрьского </w:t>
            </w:r>
            <w:r w:rsidRPr="008F29C6">
              <w:rPr>
                <w:rFonts w:ascii="Times New Roman" w:hAnsi="Times New Roman"/>
                <w:sz w:val="20"/>
                <w:szCs w:val="20"/>
              </w:rPr>
              <w:t>района от 05.02.2018 № 222 «Об утверждении состава Общественного Совета Октябрьского района»</w:t>
            </w:r>
          </w:p>
        </w:tc>
        <w:tc>
          <w:tcPr>
            <w:tcW w:w="1877" w:type="dxa"/>
          </w:tcPr>
          <w:p w14:paraId="72E90DED" w14:textId="3470D0E1" w:rsidR="00C97994" w:rsidRPr="008F29C6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  <w:r w:rsidR="008F29C6" w:rsidRPr="008F29C6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71C8355B" w14:textId="77777777" w:rsidR="00C97994" w:rsidRPr="008F29C6" w:rsidRDefault="008F29C6" w:rsidP="008F29C6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F29C6">
              <w:rPr>
                <w:rFonts w:ascii="Times New Roman" w:hAnsi="Times New Roman"/>
                <w:sz w:val="20"/>
                <w:szCs w:val="20"/>
              </w:rPr>
              <w:t>Куташова А.П.</w:t>
            </w:r>
          </w:p>
        </w:tc>
        <w:tc>
          <w:tcPr>
            <w:tcW w:w="1701" w:type="dxa"/>
            <w:gridSpan w:val="2"/>
          </w:tcPr>
          <w:p w14:paraId="28B3D26E" w14:textId="77777777" w:rsidR="00C97994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F29C6" w:rsidRPr="002D2523" w14:paraId="6CC2E399" w14:textId="77777777" w:rsidTr="00A13BEA">
        <w:tc>
          <w:tcPr>
            <w:tcW w:w="993" w:type="dxa"/>
          </w:tcPr>
          <w:p w14:paraId="3221AA60" w14:textId="1506436D" w:rsidR="008F29C6" w:rsidRPr="00DE62A2" w:rsidRDefault="008F29C6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E62A2">
              <w:rPr>
                <w:rFonts w:ascii="Times New Roman" w:hAnsi="Times New Roman"/>
                <w:sz w:val="20"/>
                <w:szCs w:val="20"/>
              </w:rPr>
              <w:lastRenderedPageBreak/>
              <w:t>12.1</w:t>
            </w:r>
            <w:r w:rsidR="0063441C">
              <w:rPr>
                <w:rFonts w:ascii="Times New Roman" w:hAnsi="Times New Roman"/>
                <w:sz w:val="20"/>
                <w:szCs w:val="20"/>
              </w:rPr>
              <w:t>2</w:t>
            </w:r>
            <w:r w:rsidRPr="00DE62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091E28A" w14:textId="0A518CBD" w:rsidR="008F29C6" w:rsidRPr="00DE62A2" w:rsidRDefault="00B6681E" w:rsidP="00DD24D7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681E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DE62A2" w:rsidRPr="00DE62A2">
              <w:rPr>
                <w:rFonts w:ascii="Times New Roman" w:hAnsi="Times New Roman"/>
                <w:sz w:val="20"/>
                <w:szCs w:val="20"/>
              </w:rPr>
              <w:t xml:space="preserve"> изменения </w:t>
            </w:r>
            <w:r w:rsidR="00DE62A2">
              <w:rPr>
                <w:rFonts w:ascii="Times New Roman" w:hAnsi="Times New Roman"/>
                <w:sz w:val="20"/>
                <w:szCs w:val="20"/>
              </w:rPr>
              <w:t>в р</w:t>
            </w:r>
            <w:r w:rsidR="009B27B7" w:rsidRPr="00DE62A2">
              <w:rPr>
                <w:rFonts w:ascii="Times New Roman" w:hAnsi="Times New Roman"/>
                <w:sz w:val="20"/>
                <w:szCs w:val="20"/>
              </w:rPr>
              <w:t xml:space="preserve">ешение Думы Сургутского района </w:t>
            </w:r>
            <w:r w:rsidR="00DE62A2">
              <w:rPr>
                <w:rFonts w:ascii="Times New Roman" w:hAnsi="Times New Roman"/>
                <w:sz w:val="20"/>
                <w:szCs w:val="20"/>
              </w:rPr>
              <w:t>«</w:t>
            </w:r>
            <w:r w:rsidR="009B27B7" w:rsidRPr="00DE62A2">
              <w:rPr>
                <w:rFonts w:ascii="Times New Roman" w:hAnsi="Times New Roman"/>
                <w:sz w:val="20"/>
                <w:szCs w:val="20"/>
              </w:rPr>
              <w:t>Об образовании Общественного совета муниципального образования Сургутский район</w:t>
            </w:r>
            <w:r w:rsidR="00DE62A2">
              <w:rPr>
                <w:rFonts w:ascii="Times New Roman" w:hAnsi="Times New Roman"/>
                <w:sz w:val="20"/>
                <w:szCs w:val="20"/>
              </w:rPr>
              <w:t>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>совета представителя общественн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ой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и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</w:t>
            </w:r>
            <w:proofErr w:type="gramEnd"/>
          </w:p>
        </w:tc>
        <w:tc>
          <w:tcPr>
            <w:tcW w:w="4394" w:type="dxa"/>
          </w:tcPr>
          <w:p w14:paraId="07ACB4C8" w14:textId="77777777" w:rsidR="008F29C6" w:rsidRPr="00DE62A2" w:rsidRDefault="009B27B7" w:rsidP="008F29C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E62A2">
              <w:rPr>
                <w:rFonts w:ascii="Times New Roman" w:hAnsi="Times New Roman"/>
                <w:sz w:val="20"/>
                <w:szCs w:val="20"/>
              </w:rPr>
              <w:t xml:space="preserve">Решение Думы Сургутского района </w:t>
            </w:r>
            <w:r w:rsidR="00DE62A2">
              <w:rPr>
                <w:rFonts w:ascii="Times New Roman" w:hAnsi="Times New Roman"/>
                <w:sz w:val="20"/>
                <w:szCs w:val="20"/>
              </w:rPr>
              <w:t>«О внесении изменений в решение Думы от 05.04.2019 №</w:t>
            </w:r>
            <w:r w:rsidR="00D24A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62A2">
              <w:rPr>
                <w:rFonts w:ascii="Times New Roman" w:hAnsi="Times New Roman"/>
                <w:sz w:val="20"/>
                <w:szCs w:val="20"/>
              </w:rPr>
              <w:t>650 «</w:t>
            </w:r>
            <w:r w:rsidRPr="00DE62A2">
              <w:rPr>
                <w:rFonts w:ascii="Times New Roman" w:hAnsi="Times New Roman"/>
                <w:sz w:val="20"/>
                <w:szCs w:val="20"/>
              </w:rPr>
              <w:t>Об образовании Общественного совета муниципального образования Сургутск</w:t>
            </w:r>
            <w:r w:rsidR="00DE62A2">
              <w:rPr>
                <w:rFonts w:ascii="Times New Roman" w:hAnsi="Times New Roman"/>
                <w:sz w:val="20"/>
                <w:szCs w:val="20"/>
              </w:rPr>
              <w:t>ий район»</w:t>
            </w:r>
          </w:p>
        </w:tc>
        <w:tc>
          <w:tcPr>
            <w:tcW w:w="1877" w:type="dxa"/>
          </w:tcPr>
          <w:p w14:paraId="07A01EAC" w14:textId="71CC6A93" w:rsidR="008F29C6" w:rsidRPr="00057677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057677" w:rsidRPr="00057677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24C560F0" w14:textId="77777777" w:rsidR="008F29C6" w:rsidRPr="00057677" w:rsidRDefault="00057677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57677">
              <w:rPr>
                <w:rFonts w:ascii="Times New Roman" w:hAnsi="Times New Roman"/>
                <w:sz w:val="20"/>
                <w:szCs w:val="20"/>
              </w:rPr>
              <w:t>Трубецкой А.А.</w:t>
            </w:r>
          </w:p>
        </w:tc>
        <w:tc>
          <w:tcPr>
            <w:tcW w:w="1701" w:type="dxa"/>
            <w:gridSpan w:val="2"/>
          </w:tcPr>
          <w:p w14:paraId="4324905C" w14:textId="77777777" w:rsidR="008F29C6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57677" w:rsidRPr="002D2523" w14:paraId="4C19E4F4" w14:textId="77777777" w:rsidTr="00A13BEA">
        <w:tc>
          <w:tcPr>
            <w:tcW w:w="993" w:type="dxa"/>
          </w:tcPr>
          <w:p w14:paraId="0BA25E0B" w14:textId="64A96FAC" w:rsidR="00057677" w:rsidRPr="008B685B" w:rsidRDefault="00057677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B685B">
              <w:rPr>
                <w:rFonts w:ascii="Times New Roman" w:hAnsi="Times New Roman"/>
                <w:sz w:val="20"/>
                <w:szCs w:val="20"/>
              </w:rPr>
              <w:t>12.1</w:t>
            </w:r>
            <w:r w:rsidR="0063441C">
              <w:rPr>
                <w:rFonts w:ascii="Times New Roman" w:hAnsi="Times New Roman"/>
                <w:sz w:val="20"/>
                <w:szCs w:val="20"/>
              </w:rPr>
              <w:t>3</w:t>
            </w:r>
            <w:r w:rsidRPr="008B68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6EFE9067" w14:textId="72678CC5" w:rsidR="00057677" w:rsidRPr="008B685B" w:rsidRDefault="00B6681E" w:rsidP="00DD24D7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r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="00E8150A" w:rsidRPr="008B685B">
              <w:rPr>
                <w:rFonts w:ascii="Times New Roman" w:hAnsi="Times New Roman"/>
                <w:sz w:val="20"/>
                <w:szCs w:val="20"/>
              </w:rPr>
              <w:t xml:space="preserve"> изменения в распоряжения главы Ханты-Мансийского района «Об утверждении состава Общественного совета муниципального образования Ханты-Мансийский район»</w:t>
            </w:r>
            <w:r w:rsidR="00C64D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в части включения в состав Общественного </w:t>
            </w:r>
            <w:proofErr w:type="gramStart"/>
            <w:r w:rsidR="00C64D9A" w:rsidRPr="00C64D9A">
              <w:rPr>
                <w:rFonts w:ascii="Times New Roman" w:hAnsi="Times New Roman"/>
                <w:sz w:val="20"/>
                <w:szCs w:val="20"/>
              </w:rPr>
              <w:t>совета представителя общественн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ой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организаци</w:t>
            </w:r>
            <w:r w:rsidR="00DD24D7">
              <w:rPr>
                <w:rFonts w:ascii="Times New Roman" w:hAnsi="Times New Roman"/>
                <w:sz w:val="20"/>
                <w:szCs w:val="20"/>
              </w:rPr>
              <w:t>и</w:t>
            </w:r>
            <w:r w:rsidR="00C64D9A" w:rsidRPr="00C64D9A">
              <w:rPr>
                <w:rFonts w:ascii="Times New Roman" w:hAnsi="Times New Roman"/>
                <w:sz w:val="20"/>
                <w:szCs w:val="20"/>
              </w:rPr>
              <w:t xml:space="preserve"> коренных малочисленных народов Севера</w:t>
            </w:r>
            <w:bookmarkEnd w:id="1"/>
            <w:proofErr w:type="gramEnd"/>
          </w:p>
        </w:tc>
        <w:tc>
          <w:tcPr>
            <w:tcW w:w="4394" w:type="dxa"/>
          </w:tcPr>
          <w:p w14:paraId="36F6B967" w14:textId="77777777" w:rsidR="00057677" w:rsidRPr="008B685B" w:rsidRDefault="00E8150A" w:rsidP="008B685B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B685B">
              <w:rPr>
                <w:rFonts w:ascii="Times New Roman" w:hAnsi="Times New Roman"/>
                <w:sz w:val="20"/>
                <w:szCs w:val="20"/>
              </w:rPr>
              <w:t>Распоряжение главы Ханты-Мансийского района «О внесении изменений в распоряжение главы Ханты-Мансийского района от 28.04.2018</w:t>
            </w:r>
            <w:r w:rsidR="008B685B" w:rsidRPr="008B685B">
              <w:rPr>
                <w:rFonts w:ascii="Times New Roman" w:hAnsi="Times New Roman"/>
                <w:sz w:val="20"/>
                <w:szCs w:val="20"/>
              </w:rPr>
              <w:t xml:space="preserve"> № 7-рг</w:t>
            </w:r>
            <w:r w:rsidR="008B68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685B">
              <w:rPr>
                <w:rFonts w:ascii="Times New Roman" w:hAnsi="Times New Roman"/>
                <w:sz w:val="20"/>
                <w:szCs w:val="20"/>
              </w:rPr>
              <w:t>«Об утверждении состава Общественного совета муниципального образования Ханты-Мансийский район»</w:t>
            </w:r>
          </w:p>
        </w:tc>
        <w:tc>
          <w:tcPr>
            <w:tcW w:w="1877" w:type="dxa"/>
          </w:tcPr>
          <w:p w14:paraId="3233732B" w14:textId="25C61807" w:rsidR="00057677" w:rsidRPr="008B685B" w:rsidRDefault="00CD38E4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B685B" w:rsidRPr="008B685B"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2059" w:type="dxa"/>
          </w:tcPr>
          <w:p w14:paraId="7AD60EC9" w14:textId="77777777" w:rsidR="00057677" w:rsidRPr="008B685B" w:rsidRDefault="008B685B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B685B">
              <w:rPr>
                <w:rFonts w:ascii="Times New Roman" w:hAnsi="Times New Roman"/>
                <w:sz w:val="20"/>
                <w:szCs w:val="20"/>
              </w:rPr>
              <w:t>Минулин К.Р.</w:t>
            </w:r>
          </w:p>
        </w:tc>
        <w:tc>
          <w:tcPr>
            <w:tcW w:w="1701" w:type="dxa"/>
            <w:gridSpan w:val="2"/>
          </w:tcPr>
          <w:p w14:paraId="010230E1" w14:textId="77777777" w:rsidR="00057677" w:rsidRPr="007535E0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73119" w:rsidRPr="00D73119" w14:paraId="76BF023E" w14:textId="77777777" w:rsidTr="00AD7ACF">
        <w:tc>
          <w:tcPr>
            <w:tcW w:w="993" w:type="dxa"/>
          </w:tcPr>
          <w:p w14:paraId="18714DD8" w14:textId="77777777" w:rsidR="00CC6D72" w:rsidRPr="004178B9" w:rsidRDefault="00CC6D72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178B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4709" w:type="dxa"/>
            <w:gridSpan w:val="6"/>
          </w:tcPr>
          <w:p w14:paraId="4DC4174F" w14:textId="77777777" w:rsidR="00CC6D72" w:rsidRPr="00D73119" w:rsidRDefault="00CC6D72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73119">
              <w:rPr>
                <w:rFonts w:ascii="Times New Roman" w:hAnsi="Times New Roman"/>
                <w:sz w:val="20"/>
                <w:szCs w:val="20"/>
              </w:rPr>
              <w:t>Результат мониторинга достижения показателей за 2021-2022 годы</w:t>
            </w:r>
          </w:p>
        </w:tc>
      </w:tr>
      <w:tr w:rsidR="00CC6D72" w:rsidRPr="002D2523" w14:paraId="0875C259" w14:textId="77777777" w:rsidTr="00A13BEA">
        <w:tc>
          <w:tcPr>
            <w:tcW w:w="993" w:type="dxa"/>
          </w:tcPr>
          <w:p w14:paraId="18C60ED8" w14:textId="77777777" w:rsidR="00CC6D72" w:rsidRPr="00D73119" w:rsidRDefault="00CC6D72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73119">
              <w:rPr>
                <w:rFonts w:ascii="Times New Roman" w:hAnsi="Times New Roman"/>
                <w:sz w:val="20"/>
                <w:szCs w:val="20"/>
              </w:rPr>
              <w:t>13.1.</w:t>
            </w:r>
          </w:p>
        </w:tc>
        <w:tc>
          <w:tcPr>
            <w:tcW w:w="4678" w:type="dxa"/>
          </w:tcPr>
          <w:p w14:paraId="013433F0" w14:textId="3D924DE6" w:rsidR="00CC6D72" w:rsidRPr="00D73119" w:rsidRDefault="00F61C9B" w:rsidP="0009145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091456" w:rsidRPr="00D73119">
              <w:rPr>
                <w:rFonts w:ascii="Times New Roman" w:hAnsi="Times New Roman"/>
                <w:sz w:val="20"/>
                <w:szCs w:val="20"/>
              </w:rPr>
              <w:t>роведен анализ достижения показателей, отраженных в государственной программе автономного округа «Современное здравоохранение», фиксирующи</w:t>
            </w:r>
            <w:r w:rsidR="008E3C6D">
              <w:rPr>
                <w:rFonts w:ascii="Times New Roman" w:hAnsi="Times New Roman"/>
                <w:sz w:val="20"/>
                <w:szCs w:val="20"/>
              </w:rPr>
              <w:t>х</w:t>
            </w:r>
            <w:r w:rsidR="00091456" w:rsidRPr="00D73119">
              <w:rPr>
                <w:rFonts w:ascii="Times New Roman" w:hAnsi="Times New Roman"/>
                <w:sz w:val="20"/>
                <w:szCs w:val="20"/>
              </w:rPr>
              <w:t xml:space="preserve">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4AB92BE5" w14:textId="77777777" w:rsidR="00CC6D72" w:rsidRPr="007535E0" w:rsidRDefault="007535E0" w:rsidP="008E3C6D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535E0">
              <w:rPr>
                <w:rFonts w:ascii="Times New Roman" w:hAnsi="Times New Roman"/>
                <w:sz w:val="20"/>
                <w:szCs w:val="20"/>
              </w:rPr>
              <w:t xml:space="preserve">Отчет о достижении показателей, отраженных в государственной программе автономного округа «Современное здравоохранение», </w:t>
            </w:r>
            <w:r w:rsidR="008E3C6D" w:rsidRPr="007535E0">
              <w:rPr>
                <w:rFonts w:ascii="Times New Roman" w:hAnsi="Times New Roman"/>
                <w:sz w:val="20"/>
                <w:szCs w:val="20"/>
              </w:rPr>
              <w:t>фиксирующих</w:t>
            </w:r>
            <w:r w:rsidRPr="007535E0">
              <w:rPr>
                <w:rFonts w:ascii="Times New Roman" w:hAnsi="Times New Roman"/>
                <w:sz w:val="20"/>
                <w:szCs w:val="20"/>
              </w:rPr>
              <w:t xml:space="preserve"> устойчивое развитие коренных малочисленных народов</w:t>
            </w:r>
            <w:r w:rsidRPr="007535E0">
              <w:rPr>
                <w:rFonts w:ascii="Times New Roman" w:hAnsi="Times New Roman"/>
              </w:rPr>
              <w:t xml:space="preserve"> </w:t>
            </w:r>
            <w:r w:rsidRPr="007535E0">
              <w:rPr>
                <w:rFonts w:ascii="Times New Roman" w:hAnsi="Times New Roman"/>
                <w:sz w:val="20"/>
                <w:szCs w:val="20"/>
              </w:rPr>
              <w:t>по итогам 2021-2022 года</w:t>
            </w:r>
          </w:p>
        </w:tc>
        <w:tc>
          <w:tcPr>
            <w:tcW w:w="1877" w:type="dxa"/>
          </w:tcPr>
          <w:p w14:paraId="3CD5C264" w14:textId="77777777" w:rsidR="00CC6D72" w:rsidRPr="00EB360A" w:rsidRDefault="007535E0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B360A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6F8F3F3B" w14:textId="77777777" w:rsidR="00CC6D72" w:rsidRPr="00EB360A" w:rsidRDefault="007535E0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B360A">
              <w:rPr>
                <w:rFonts w:ascii="Times New Roman" w:hAnsi="Times New Roman"/>
                <w:sz w:val="20"/>
                <w:szCs w:val="20"/>
              </w:rPr>
              <w:t>Нигматулин В.А.</w:t>
            </w:r>
          </w:p>
        </w:tc>
        <w:tc>
          <w:tcPr>
            <w:tcW w:w="1701" w:type="dxa"/>
            <w:gridSpan w:val="2"/>
          </w:tcPr>
          <w:p w14:paraId="6579B085" w14:textId="77777777" w:rsidR="00CC6D72" w:rsidRPr="00EB360A" w:rsidRDefault="007535E0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EB360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55E11" w:rsidRPr="002D2523" w14:paraId="3BC07E4E" w14:textId="77777777" w:rsidTr="00A13BEA">
        <w:tc>
          <w:tcPr>
            <w:tcW w:w="993" w:type="dxa"/>
          </w:tcPr>
          <w:p w14:paraId="28AD969E" w14:textId="77777777" w:rsidR="00955E11" w:rsidRPr="00723E0F" w:rsidRDefault="009A4701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23E0F">
              <w:rPr>
                <w:rFonts w:ascii="Times New Roman" w:hAnsi="Times New Roman"/>
                <w:sz w:val="20"/>
                <w:szCs w:val="20"/>
              </w:rPr>
              <w:t>13.2.</w:t>
            </w:r>
          </w:p>
        </w:tc>
        <w:tc>
          <w:tcPr>
            <w:tcW w:w="4678" w:type="dxa"/>
          </w:tcPr>
          <w:p w14:paraId="2677ED6A" w14:textId="7EDB3FF1" w:rsidR="00955E11" w:rsidRPr="00723E0F" w:rsidRDefault="00F61C9B" w:rsidP="008E3C6D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03C86" w:rsidRPr="00723E0F">
              <w:rPr>
                <w:rFonts w:ascii="Times New Roman" w:hAnsi="Times New Roman"/>
                <w:sz w:val="20"/>
                <w:szCs w:val="20"/>
              </w:rPr>
              <w:t xml:space="preserve">роведен анализ достижения показателей, отраженных в государственной программе автономного округа «Поддержка занятости населения», </w:t>
            </w:r>
            <w:r w:rsidR="008E3C6D" w:rsidRPr="00723E0F">
              <w:rPr>
                <w:rFonts w:ascii="Times New Roman" w:hAnsi="Times New Roman"/>
                <w:sz w:val="20"/>
                <w:szCs w:val="20"/>
              </w:rPr>
              <w:t>фиксирующих</w:t>
            </w:r>
            <w:r w:rsidR="00203C86" w:rsidRPr="00723E0F">
              <w:rPr>
                <w:rFonts w:ascii="Times New Roman" w:hAnsi="Times New Roman"/>
                <w:sz w:val="20"/>
                <w:szCs w:val="20"/>
              </w:rPr>
              <w:t xml:space="preserve">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61DBAFF5" w14:textId="77777777" w:rsidR="00955E11" w:rsidRPr="00723E0F" w:rsidRDefault="00203C86" w:rsidP="00203C8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23E0F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«Поддержка занятости населения»,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43FA298A" w14:textId="77777777" w:rsidR="00955E11" w:rsidRPr="00723E0F" w:rsidRDefault="00203C86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23E0F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6F185D4F" w14:textId="77777777" w:rsidR="00955E11" w:rsidRPr="00723E0F" w:rsidRDefault="00723E0F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23E0F">
              <w:rPr>
                <w:rFonts w:ascii="Times New Roman" w:hAnsi="Times New Roman"/>
                <w:sz w:val="20"/>
                <w:szCs w:val="20"/>
              </w:rPr>
              <w:t>Миронова Ю.А.</w:t>
            </w:r>
          </w:p>
        </w:tc>
        <w:tc>
          <w:tcPr>
            <w:tcW w:w="1701" w:type="dxa"/>
            <w:gridSpan w:val="2"/>
          </w:tcPr>
          <w:p w14:paraId="14C09929" w14:textId="77777777" w:rsidR="00955E11" w:rsidRPr="00723E0F" w:rsidRDefault="00723E0F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23E0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55E11" w:rsidRPr="002D2523" w14:paraId="4CD01FD2" w14:textId="77777777" w:rsidTr="00A13BEA">
        <w:tc>
          <w:tcPr>
            <w:tcW w:w="993" w:type="dxa"/>
          </w:tcPr>
          <w:p w14:paraId="62BA49F4" w14:textId="77777777" w:rsidR="00955E11" w:rsidRPr="00021F33" w:rsidRDefault="00723E0F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21F33">
              <w:rPr>
                <w:rFonts w:ascii="Times New Roman" w:hAnsi="Times New Roman"/>
                <w:sz w:val="20"/>
                <w:szCs w:val="20"/>
              </w:rPr>
              <w:t>13.3.</w:t>
            </w:r>
          </w:p>
        </w:tc>
        <w:tc>
          <w:tcPr>
            <w:tcW w:w="4678" w:type="dxa"/>
          </w:tcPr>
          <w:p w14:paraId="1FB40AC1" w14:textId="362A63EB" w:rsidR="00955E11" w:rsidRPr="00021F33" w:rsidRDefault="006E5E7D" w:rsidP="008E3C6D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723E0F" w:rsidRPr="00021F33">
              <w:rPr>
                <w:rFonts w:ascii="Times New Roman" w:hAnsi="Times New Roman"/>
                <w:sz w:val="20"/>
                <w:szCs w:val="20"/>
              </w:rPr>
              <w:t>роведен анализ достижения показателей, отраженных в государственной программе автономного округа «</w:t>
            </w:r>
            <w:r w:rsidR="00021F33" w:rsidRPr="00021F33">
              <w:rPr>
                <w:rFonts w:ascii="Times New Roman" w:hAnsi="Times New Roman"/>
                <w:sz w:val="20"/>
                <w:szCs w:val="20"/>
              </w:rPr>
              <w:t>Культурное пространство</w:t>
            </w:r>
            <w:r w:rsidR="00723E0F" w:rsidRPr="00021F33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 w:rsidR="008E3C6D" w:rsidRPr="00021F33">
              <w:rPr>
                <w:rFonts w:ascii="Times New Roman" w:hAnsi="Times New Roman"/>
                <w:sz w:val="20"/>
                <w:szCs w:val="20"/>
              </w:rPr>
              <w:t>фиксирующих</w:t>
            </w:r>
            <w:r w:rsidR="00723E0F" w:rsidRPr="00021F33">
              <w:rPr>
                <w:rFonts w:ascii="Times New Roman" w:hAnsi="Times New Roman"/>
                <w:sz w:val="20"/>
                <w:szCs w:val="20"/>
              </w:rPr>
              <w:t xml:space="preserve">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590D6448" w14:textId="77777777" w:rsidR="00955E11" w:rsidRPr="00021F33" w:rsidRDefault="00021F33" w:rsidP="00021F33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21F33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«Культурное пространство»,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71CCF3A6" w14:textId="77777777" w:rsidR="00955E11" w:rsidRPr="00021F33" w:rsidRDefault="00021F33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21F33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5EAC0ACF" w14:textId="09582C62" w:rsidR="00955E11" w:rsidRPr="00021F33" w:rsidRDefault="00434845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Петривляк Е.И.</w:t>
            </w:r>
          </w:p>
        </w:tc>
        <w:tc>
          <w:tcPr>
            <w:tcW w:w="1701" w:type="dxa"/>
            <w:gridSpan w:val="2"/>
          </w:tcPr>
          <w:p w14:paraId="0927896F" w14:textId="77777777" w:rsidR="00955E11" w:rsidRPr="00021F33" w:rsidRDefault="00021F33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21F3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55E11" w:rsidRPr="002D2523" w14:paraId="1C6EB8DB" w14:textId="77777777" w:rsidTr="00A13BEA">
        <w:tc>
          <w:tcPr>
            <w:tcW w:w="993" w:type="dxa"/>
          </w:tcPr>
          <w:p w14:paraId="6761937A" w14:textId="77777777" w:rsidR="00955E11" w:rsidRPr="008C21DC" w:rsidRDefault="00021F33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21DC">
              <w:rPr>
                <w:rFonts w:ascii="Times New Roman" w:hAnsi="Times New Roman"/>
                <w:sz w:val="20"/>
                <w:szCs w:val="20"/>
              </w:rPr>
              <w:t>13.4.</w:t>
            </w:r>
          </w:p>
        </w:tc>
        <w:tc>
          <w:tcPr>
            <w:tcW w:w="4678" w:type="dxa"/>
          </w:tcPr>
          <w:p w14:paraId="2563A782" w14:textId="4BE8E2E0" w:rsidR="00955E11" w:rsidRPr="008C21DC" w:rsidRDefault="006E5E7D" w:rsidP="008E3C6D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8C21DC" w:rsidRPr="008C21DC">
              <w:rPr>
                <w:rFonts w:ascii="Times New Roman" w:hAnsi="Times New Roman"/>
                <w:sz w:val="20"/>
                <w:szCs w:val="20"/>
              </w:rPr>
              <w:t xml:space="preserve">роведен анализ достижения показателей, отраженных в государственной программе автономного округа «Развитие образования», </w:t>
            </w:r>
            <w:r w:rsidR="008E3C6D" w:rsidRPr="008C21DC">
              <w:rPr>
                <w:rFonts w:ascii="Times New Roman" w:hAnsi="Times New Roman"/>
                <w:sz w:val="20"/>
                <w:szCs w:val="20"/>
              </w:rPr>
              <w:t>фиксирующих</w:t>
            </w:r>
            <w:r w:rsidR="008C21DC" w:rsidRPr="008C21DC">
              <w:rPr>
                <w:rFonts w:ascii="Times New Roman" w:hAnsi="Times New Roman"/>
                <w:sz w:val="20"/>
                <w:szCs w:val="20"/>
              </w:rPr>
              <w:t xml:space="preserve"> устойчивое развитие коренных </w:t>
            </w:r>
            <w:r w:rsidR="008C21DC" w:rsidRPr="008C21DC">
              <w:rPr>
                <w:rFonts w:ascii="Times New Roman" w:hAnsi="Times New Roman"/>
                <w:sz w:val="20"/>
                <w:szCs w:val="20"/>
              </w:rPr>
              <w:lastRenderedPageBreak/>
              <w:t>малочисленных народов по итогам 2021-2022 года</w:t>
            </w:r>
          </w:p>
        </w:tc>
        <w:tc>
          <w:tcPr>
            <w:tcW w:w="4394" w:type="dxa"/>
          </w:tcPr>
          <w:p w14:paraId="7B1DE730" w14:textId="77777777" w:rsidR="00955E11" w:rsidRPr="008C21DC" w:rsidRDefault="008C21DC" w:rsidP="008C21DC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21D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 о достижении показателей, отраженных в государственной программе автономного округа «Развитие образования», фиксирующие устойчивое развитие коренных малочисленных </w:t>
            </w:r>
            <w:r w:rsidRPr="008C21DC">
              <w:rPr>
                <w:rFonts w:ascii="Times New Roman" w:hAnsi="Times New Roman"/>
                <w:sz w:val="20"/>
                <w:szCs w:val="20"/>
              </w:rPr>
              <w:lastRenderedPageBreak/>
              <w:t>народов по итогам 2021-2022 года</w:t>
            </w:r>
          </w:p>
        </w:tc>
        <w:tc>
          <w:tcPr>
            <w:tcW w:w="1877" w:type="dxa"/>
          </w:tcPr>
          <w:p w14:paraId="453B08C9" w14:textId="77777777" w:rsidR="00955E11" w:rsidRPr="008C21DC" w:rsidRDefault="008C21DC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21DC">
              <w:rPr>
                <w:rFonts w:ascii="Times New Roman" w:hAnsi="Times New Roman"/>
                <w:sz w:val="20"/>
                <w:szCs w:val="20"/>
              </w:rPr>
              <w:lastRenderedPageBreak/>
              <w:t>31.01.2023</w:t>
            </w:r>
          </w:p>
        </w:tc>
        <w:tc>
          <w:tcPr>
            <w:tcW w:w="2059" w:type="dxa"/>
          </w:tcPr>
          <w:p w14:paraId="04CCD3AD" w14:textId="77777777" w:rsidR="00955E11" w:rsidRPr="008C21DC" w:rsidRDefault="008C21DC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21DC">
              <w:rPr>
                <w:rFonts w:ascii="Times New Roman" w:hAnsi="Times New Roman"/>
                <w:sz w:val="20"/>
                <w:szCs w:val="20"/>
              </w:rPr>
              <w:t>Вернер Е.М.</w:t>
            </w:r>
          </w:p>
        </w:tc>
        <w:tc>
          <w:tcPr>
            <w:tcW w:w="1701" w:type="dxa"/>
            <w:gridSpan w:val="2"/>
          </w:tcPr>
          <w:p w14:paraId="40E1405B" w14:textId="77777777" w:rsidR="00955E11" w:rsidRPr="008C21DC" w:rsidRDefault="008C21DC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C21D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8C21DC" w:rsidRPr="002D2523" w14:paraId="4F022C6D" w14:textId="77777777" w:rsidTr="00A13BEA">
        <w:tc>
          <w:tcPr>
            <w:tcW w:w="993" w:type="dxa"/>
          </w:tcPr>
          <w:p w14:paraId="5EB65C35" w14:textId="77777777" w:rsidR="008C21DC" w:rsidRPr="0014669A" w:rsidRDefault="008C21DC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669A">
              <w:rPr>
                <w:rFonts w:ascii="Times New Roman" w:hAnsi="Times New Roman"/>
                <w:sz w:val="20"/>
                <w:szCs w:val="20"/>
              </w:rPr>
              <w:lastRenderedPageBreak/>
              <w:t>13.5.</w:t>
            </w:r>
          </w:p>
        </w:tc>
        <w:tc>
          <w:tcPr>
            <w:tcW w:w="4678" w:type="dxa"/>
          </w:tcPr>
          <w:p w14:paraId="14FC555E" w14:textId="7173ABB8" w:rsidR="008C21DC" w:rsidRPr="0014669A" w:rsidRDefault="006E5E7D" w:rsidP="0014669A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8E3C6D" w:rsidRPr="0014669A">
              <w:rPr>
                <w:rFonts w:ascii="Times New Roman" w:hAnsi="Times New Roman"/>
                <w:sz w:val="20"/>
                <w:szCs w:val="20"/>
              </w:rPr>
              <w:t>роведен анализ достижения показателей, отраженных в государственной программе автономного округа «</w:t>
            </w:r>
            <w:r w:rsidR="0014669A" w:rsidRPr="0014669A">
              <w:rPr>
                <w:rFonts w:ascii="Times New Roman" w:hAnsi="Times New Roman"/>
                <w:sz w:val="20"/>
                <w:szCs w:val="20"/>
              </w:rPr>
              <w:t>Развитие агропромышленного комплекса</w:t>
            </w:r>
            <w:r w:rsidR="008E3C6D" w:rsidRPr="0014669A">
              <w:rPr>
                <w:rFonts w:ascii="Times New Roman" w:hAnsi="Times New Roman"/>
                <w:sz w:val="20"/>
                <w:szCs w:val="20"/>
              </w:rPr>
              <w:t>», фиксирующих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2F63B125" w14:textId="77777777" w:rsidR="008C21DC" w:rsidRPr="0014669A" w:rsidRDefault="0014669A" w:rsidP="0014669A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669A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«Развитие агропромышленного комплекса»,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1E8FA28C" w14:textId="77777777" w:rsidR="008C21DC" w:rsidRPr="0014669A" w:rsidRDefault="0014669A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669A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075BA0FE" w14:textId="77777777" w:rsidR="008C21DC" w:rsidRPr="0014669A" w:rsidRDefault="0014669A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669A">
              <w:rPr>
                <w:rFonts w:ascii="Times New Roman" w:hAnsi="Times New Roman"/>
                <w:sz w:val="20"/>
                <w:szCs w:val="20"/>
              </w:rPr>
              <w:t>Фадин А.М.</w:t>
            </w:r>
          </w:p>
        </w:tc>
        <w:tc>
          <w:tcPr>
            <w:tcW w:w="1701" w:type="dxa"/>
            <w:gridSpan w:val="2"/>
          </w:tcPr>
          <w:p w14:paraId="613BD25D" w14:textId="77777777" w:rsidR="008C21DC" w:rsidRPr="0014669A" w:rsidRDefault="0014669A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4669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3098D" w:rsidRPr="002D2523" w14:paraId="52FB92DC" w14:textId="77777777" w:rsidTr="00A13BEA">
        <w:tc>
          <w:tcPr>
            <w:tcW w:w="993" w:type="dxa"/>
          </w:tcPr>
          <w:p w14:paraId="216F27FE" w14:textId="77777777" w:rsidR="00A3098D" w:rsidRPr="009F7A0A" w:rsidRDefault="00A3098D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F7A0A">
              <w:rPr>
                <w:rFonts w:ascii="Times New Roman" w:hAnsi="Times New Roman"/>
                <w:sz w:val="20"/>
                <w:szCs w:val="20"/>
              </w:rPr>
              <w:t>13.6.</w:t>
            </w:r>
          </w:p>
        </w:tc>
        <w:tc>
          <w:tcPr>
            <w:tcW w:w="4678" w:type="dxa"/>
          </w:tcPr>
          <w:p w14:paraId="405DFF4F" w14:textId="0DF4E9BF" w:rsidR="00A3098D" w:rsidRPr="009F7A0A" w:rsidRDefault="00A3098D" w:rsidP="007630C3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D56B1">
              <w:rPr>
                <w:rFonts w:ascii="Times New Roman" w:hAnsi="Times New Roman"/>
                <w:sz w:val="20"/>
                <w:szCs w:val="20"/>
              </w:rPr>
              <w:t>Проведен анализ достижения показателей, отраженных в государственной программе автономного округа «Цифровое развитие Ханты-Мансийского автономного округа – Югры», фиксирующих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711850D7" w14:textId="398F953B" w:rsidR="00A3098D" w:rsidRPr="009F7A0A" w:rsidRDefault="00A3098D" w:rsidP="009F7A0A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D56B1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«Цифровое развитие Ханты-Мансийского автономного округа – Югры»,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4CE22B76" w14:textId="77777777" w:rsidR="00A3098D" w:rsidRPr="009F7A0A" w:rsidRDefault="00A3098D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F7A0A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1BAA2250" w14:textId="77777777" w:rsidR="00A3098D" w:rsidRPr="009F7A0A" w:rsidRDefault="00A3098D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F7A0A">
              <w:rPr>
                <w:rFonts w:ascii="Times New Roman" w:hAnsi="Times New Roman"/>
                <w:sz w:val="20"/>
                <w:szCs w:val="20"/>
              </w:rPr>
              <w:t>Лалыка А.О.</w:t>
            </w:r>
          </w:p>
        </w:tc>
        <w:tc>
          <w:tcPr>
            <w:tcW w:w="1701" w:type="dxa"/>
            <w:gridSpan w:val="2"/>
          </w:tcPr>
          <w:p w14:paraId="68F325BC" w14:textId="77777777" w:rsidR="00A3098D" w:rsidRPr="009F7A0A" w:rsidRDefault="00A3098D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F7A0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F7A0A" w:rsidRPr="002D2523" w14:paraId="6B7CADD3" w14:textId="77777777" w:rsidTr="00A13BEA">
        <w:tc>
          <w:tcPr>
            <w:tcW w:w="993" w:type="dxa"/>
          </w:tcPr>
          <w:p w14:paraId="183DDB8A" w14:textId="77777777" w:rsidR="009F7A0A" w:rsidRPr="00DE2706" w:rsidRDefault="009F7A0A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E2706">
              <w:rPr>
                <w:rFonts w:ascii="Times New Roman" w:hAnsi="Times New Roman"/>
                <w:sz w:val="20"/>
                <w:szCs w:val="20"/>
              </w:rPr>
              <w:t>13.7.</w:t>
            </w:r>
          </w:p>
        </w:tc>
        <w:tc>
          <w:tcPr>
            <w:tcW w:w="4678" w:type="dxa"/>
          </w:tcPr>
          <w:p w14:paraId="181BF9E7" w14:textId="646D9816" w:rsidR="009F7A0A" w:rsidRPr="00DE2706" w:rsidRDefault="00F45016" w:rsidP="007F099F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DE2706" w:rsidRPr="00DE2706">
              <w:rPr>
                <w:rFonts w:ascii="Times New Roman" w:hAnsi="Times New Roman"/>
                <w:sz w:val="20"/>
                <w:szCs w:val="20"/>
              </w:rPr>
              <w:t>роведен анализ достижения показателей, отраженных в государственной программе автономного округа «Устойчивое развитие коренных малочисленных народов Севера», фиксирующих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044ED250" w14:textId="77777777" w:rsidR="009F7A0A" w:rsidRPr="00DE2706" w:rsidRDefault="00DE2706" w:rsidP="00DE270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E2706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«Устойчивое развитие коренных малочисленных народов Севера»,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5EE6EDCD" w14:textId="77777777" w:rsidR="009F7A0A" w:rsidRPr="00DE2706" w:rsidRDefault="00DE2706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E2706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5C3DA7CA" w14:textId="77777777" w:rsidR="009F7A0A" w:rsidRPr="00DE2706" w:rsidRDefault="00273E09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Неустроева О.А.</w:t>
            </w:r>
          </w:p>
        </w:tc>
        <w:tc>
          <w:tcPr>
            <w:tcW w:w="1701" w:type="dxa"/>
            <w:gridSpan w:val="2"/>
          </w:tcPr>
          <w:p w14:paraId="445AD3D0" w14:textId="77777777" w:rsidR="009F7A0A" w:rsidRPr="00DE2706" w:rsidRDefault="00DE2706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DE270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73E09" w:rsidRPr="002D2523" w14:paraId="34E0AB99" w14:textId="77777777" w:rsidTr="00A13BEA">
        <w:tc>
          <w:tcPr>
            <w:tcW w:w="993" w:type="dxa"/>
          </w:tcPr>
          <w:p w14:paraId="29255AA2" w14:textId="77777777" w:rsidR="00273E09" w:rsidRPr="00273E09" w:rsidRDefault="00273E09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13.8.</w:t>
            </w:r>
          </w:p>
        </w:tc>
        <w:tc>
          <w:tcPr>
            <w:tcW w:w="4678" w:type="dxa"/>
          </w:tcPr>
          <w:p w14:paraId="1912D0BF" w14:textId="108E9C88" w:rsidR="00273E09" w:rsidRPr="00273E09" w:rsidRDefault="00F45016" w:rsidP="00273E0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73E09" w:rsidRPr="00273E09">
              <w:rPr>
                <w:rFonts w:ascii="Times New Roman" w:hAnsi="Times New Roman"/>
                <w:sz w:val="20"/>
                <w:szCs w:val="20"/>
              </w:rPr>
              <w:t>роведен анализ достижения показателей, отраженных в государственной программе автономного округа «Устойчивое развитие коренных малочисленных народов Севера», фиксирующих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01DEE557" w14:textId="77777777" w:rsidR="00273E09" w:rsidRPr="00273E09" w:rsidRDefault="00273E09" w:rsidP="00DE270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«Устойчивое развитие коренных малочисленных народов Севера»,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5F10E5B0" w14:textId="77777777" w:rsidR="00273E09" w:rsidRPr="00273E09" w:rsidRDefault="00273E09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26487BCA" w14:textId="77777777" w:rsidR="00273E09" w:rsidRPr="00273E09" w:rsidRDefault="00273E09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Конух С.Е.</w:t>
            </w:r>
          </w:p>
        </w:tc>
        <w:tc>
          <w:tcPr>
            <w:tcW w:w="1701" w:type="dxa"/>
            <w:gridSpan w:val="2"/>
          </w:tcPr>
          <w:p w14:paraId="45C1BF9C" w14:textId="77777777" w:rsidR="00273E09" w:rsidRPr="00273E09" w:rsidRDefault="00273E09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73E09" w:rsidRPr="00273E09" w14:paraId="5CFB83B2" w14:textId="77777777" w:rsidTr="00A13BEA">
        <w:tc>
          <w:tcPr>
            <w:tcW w:w="993" w:type="dxa"/>
          </w:tcPr>
          <w:p w14:paraId="2A23E3F3" w14:textId="77777777" w:rsidR="00273E09" w:rsidRPr="00273E09" w:rsidRDefault="00273E09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13.9.</w:t>
            </w:r>
          </w:p>
        </w:tc>
        <w:tc>
          <w:tcPr>
            <w:tcW w:w="4678" w:type="dxa"/>
          </w:tcPr>
          <w:p w14:paraId="3DECB32D" w14:textId="6A77CA09" w:rsidR="00273E09" w:rsidRPr="00273E09" w:rsidRDefault="00F45016" w:rsidP="00273E0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73E09" w:rsidRPr="00273E09">
              <w:rPr>
                <w:rFonts w:ascii="Times New Roman" w:hAnsi="Times New Roman"/>
                <w:sz w:val="20"/>
                <w:szCs w:val="20"/>
              </w:rPr>
              <w:t>роведен анализ достижения показателей, отраженных в государственной программе автономного округа «Устойчивое развитие коренных малочисленных народов Севера», фиксирующих устойчивое развитие коренных малочисленных народов по итогам 2021-2022 года</w:t>
            </w:r>
          </w:p>
        </w:tc>
        <w:tc>
          <w:tcPr>
            <w:tcW w:w="4394" w:type="dxa"/>
          </w:tcPr>
          <w:p w14:paraId="3CA28D48" w14:textId="77777777" w:rsidR="00273E09" w:rsidRPr="00273E09" w:rsidRDefault="00273E09" w:rsidP="00DE270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Отчет о достижении показателей, отраженных в государственной программе автономного округа «Устойчивое развитие коренных малочисленных народов Севера», фиксирующие устойчивое развитие коренных малочисленных народов по итогам 2021-2022 года</w:t>
            </w:r>
          </w:p>
        </w:tc>
        <w:tc>
          <w:tcPr>
            <w:tcW w:w="1877" w:type="dxa"/>
          </w:tcPr>
          <w:p w14:paraId="4312C505" w14:textId="77777777" w:rsidR="00273E09" w:rsidRPr="00273E09" w:rsidRDefault="00273E09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31.01.2023</w:t>
            </w:r>
          </w:p>
        </w:tc>
        <w:tc>
          <w:tcPr>
            <w:tcW w:w="2059" w:type="dxa"/>
          </w:tcPr>
          <w:p w14:paraId="421D1DB1" w14:textId="77777777" w:rsidR="00273E09" w:rsidRPr="00273E09" w:rsidRDefault="00273E09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Лавров Е.А.</w:t>
            </w:r>
          </w:p>
        </w:tc>
        <w:tc>
          <w:tcPr>
            <w:tcW w:w="1701" w:type="dxa"/>
            <w:gridSpan w:val="2"/>
          </w:tcPr>
          <w:p w14:paraId="7208F713" w14:textId="77777777" w:rsidR="00273E09" w:rsidRPr="00273E09" w:rsidRDefault="00273E09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73E0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CE54B6" w:rsidRPr="00273E09" w14:paraId="2D63EE29" w14:textId="77777777" w:rsidTr="006D17B2">
        <w:trPr>
          <w:trHeight w:val="60"/>
        </w:trPr>
        <w:tc>
          <w:tcPr>
            <w:tcW w:w="993" w:type="dxa"/>
            <w:vAlign w:val="center"/>
          </w:tcPr>
          <w:p w14:paraId="741EE802" w14:textId="10AE6397" w:rsidR="00CE54B6" w:rsidRPr="006D17B2" w:rsidRDefault="00CE54B6" w:rsidP="00CE54B6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14. </w:t>
            </w:r>
          </w:p>
        </w:tc>
        <w:tc>
          <w:tcPr>
            <w:tcW w:w="14709" w:type="dxa"/>
            <w:gridSpan w:val="6"/>
          </w:tcPr>
          <w:p w14:paraId="6318117E" w14:textId="01F12BCC" w:rsidR="00CE54B6" w:rsidRPr="006D17B2" w:rsidRDefault="00CE54B6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Закрытие проекта</w:t>
            </w:r>
          </w:p>
        </w:tc>
      </w:tr>
      <w:tr w:rsidR="00CE54B6" w:rsidRPr="00273E09" w14:paraId="39DBDE52" w14:textId="77777777" w:rsidTr="006D17B2">
        <w:tc>
          <w:tcPr>
            <w:tcW w:w="993" w:type="dxa"/>
          </w:tcPr>
          <w:p w14:paraId="149388F7" w14:textId="698997A3" w:rsidR="00CE54B6" w:rsidRPr="006D17B2" w:rsidRDefault="00CE54B6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14.1</w:t>
            </w:r>
          </w:p>
        </w:tc>
        <w:tc>
          <w:tcPr>
            <w:tcW w:w="4678" w:type="dxa"/>
          </w:tcPr>
          <w:p w14:paraId="7AFA371B" w14:textId="029D45FE" w:rsidR="00CE54B6" w:rsidRPr="006D17B2" w:rsidRDefault="00CE54B6" w:rsidP="00273E0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Продукт проекта получен и принят заказчиком</w:t>
            </w:r>
          </w:p>
        </w:tc>
        <w:tc>
          <w:tcPr>
            <w:tcW w:w="4394" w:type="dxa"/>
          </w:tcPr>
          <w:p w14:paraId="6C20FCAB" w14:textId="08055499" w:rsidR="00CE54B6" w:rsidRPr="006D17B2" w:rsidRDefault="00CE54B6" w:rsidP="00DE270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Протокол Управляющего комитета</w:t>
            </w:r>
          </w:p>
        </w:tc>
        <w:tc>
          <w:tcPr>
            <w:tcW w:w="1877" w:type="dxa"/>
          </w:tcPr>
          <w:p w14:paraId="488A21AF" w14:textId="0B8B1350" w:rsidR="005C17B1" w:rsidRPr="006D17B2" w:rsidRDefault="00973D5B" w:rsidP="00792BEF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07.02.2023</w:t>
            </w:r>
          </w:p>
        </w:tc>
        <w:tc>
          <w:tcPr>
            <w:tcW w:w="2059" w:type="dxa"/>
          </w:tcPr>
          <w:p w14:paraId="763B1043" w14:textId="1198B8ED" w:rsidR="00CE54B6" w:rsidRPr="006D17B2" w:rsidRDefault="005D2495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Новьюхов А.В.</w:t>
            </w:r>
          </w:p>
        </w:tc>
        <w:tc>
          <w:tcPr>
            <w:tcW w:w="1701" w:type="dxa"/>
            <w:gridSpan w:val="2"/>
            <w:vAlign w:val="center"/>
          </w:tcPr>
          <w:p w14:paraId="52EBC470" w14:textId="48B0CEFE" w:rsidR="00CE54B6" w:rsidRPr="006D17B2" w:rsidRDefault="00CE54B6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1-</w:t>
            </w:r>
            <w:r w:rsidR="005D2495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</w:tr>
      <w:tr w:rsidR="00CE54B6" w:rsidRPr="00273E09" w14:paraId="40530B9E" w14:textId="77777777" w:rsidTr="006D17B2">
        <w:tc>
          <w:tcPr>
            <w:tcW w:w="993" w:type="dxa"/>
          </w:tcPr>
          <w:p w14:paraId="510AAF7B" w14:textId="1CC2AC72" w:rsidR="00CE54B6" w:rsidRPr="006D17B2" w:rsidRDefault="00CE54B6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14.2</w:t>
            </w:r>
          </w:p>
        </w:tc>
        <w:tc>
          <w:tcPr>
            <w:tcW w:w="4678" w:type="dxa"/>
          </w:tcPr>
          <w:p w14:paraId="21FAF24E" w14:textId="5CCFC60E" w:rsidR="00CE54B6" w:rsidRPr="006D17B2" w:rsidRDefault="00CE54B6" w:rsidP="00273E0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Итоговый отчет по проекту подготовлен и направлен в центральный проектный офис</w:t>
            </w:r>
          </w:p>
        </w:tc>
        <w:tc>
          <w:tcPr>
            <w:tcW w:w="4394" w:type="dxa"/>
          </w:tcPr>
          <w:p w14:paraId="332E4E0A" w14:textId="29EDFBFA" w:rsidR="00CE54B6" w:rsidRPr="006D17B2" w:rsidRDefault="00CE54B6" w:rsidP="00DE270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Итоговый отчет по проекту</w:t>
            </w:r>
          </w:p>
        </w:tc>
        <w:tc>
          <w:tcPr>
            <w:tcW w:w="1877" w:type="dxa"/>
          </w:tcPr>
          <w:p w14:paraId="127495D9" w14:textId="2BAC7C28" w:rsidR="00CE54B6" w:rsidRPr="006D17B2" w:rsidRDefault="00792BEF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21.02.2023</w:t>
            </w:r>
          </w:p>
        </w:tc>
        <w:tc>
          <w:tcPr>
            <w:tcW w:w="2059" w:type="dxa"/>
          </w:tcPr>
          <w:p w14:paraId="1DA572DC" w14:textId="2AFB2082" w:rsidR="00CE54B6" w:rsidRPr="006D17B2" w:rsidRDefault="005D2495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Новьюхов А.В.</w:t>
            </w:r>
          </w:p>
        </w:tc>
        <w:tc>
          <w:tcPr>
            <w:tcW w:w="1701" w:type="dxa"/>
            <w:gridSpan w:val="2"/>
            <w:vAlign w:val="center"/>
          </w:tcPr>
          <w:p w14:paraId="6F343145" w14:textId="4201B074" w:rsidR="00CE54B6" w:rsidRPr="006D17B2" w:rsidRDefault="00CE54B6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1-</w:t>
            </w:r>
            <w:r w:rsidR="005D2495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</w:tr>
      <w:tr w:rsidR="00CE54B6" w:rsidRPr="00273E09" w14:paraId="57B43DFF" w14:textId="77777777" w:rsidTr="006D17B2">
        <w:tc>
          <w:tcPr>
            <w:tcW w:w="993" w:type="dxa"/>
          </w:tcPr>
          <w:p w14:paraId="7777B6AC" w14:textId="0714BBFF" w:rsidR="00CE54B6" w:rsidRPr="006D17B2" w:rsidRDefault="00CE54B6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14.3</w:t>
            </w:r>
          </w:p>
        </w:tc>
        <w:tc>
          <w:tcPr>
            <w:tcW w:w="4678" w:type="dxa"/>
          </w:tcPr>
          <w:p w14:paraId="46A7D22E" w14:textId="060D95A5" w:rsidR="00CE54B6" w:rsidRPr="006D17B2" w:rsidRDefault="00CE54B6" w:rsidP="00273E0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Проект закрыт</w:t>
            </w:r>
          </w:p>
        </w:tc>
        <w:tc>
          <w:tcPr>
            <w:tcW w:w="4394" w:type="dxa"/>
          </w:tcPr>
          <w:p w14:paraId="2F37058E" w14:textId="0D789249" w:rsidR="00CE54B6" w:rsidRPr="006D17B2" w:rsidRDefault="006B6944" w:rsidP="006B6944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 w:rsidR="00CE54B6"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ротокол </w:t>
            </w:r>
            <w:r w:rsidR="008F3C7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Проектного комитета  </w:t>
            </w:r>
          </w:p>
        </w:tc>
        <w:tc>
          <w:tcPr>
            <w:tcW w:w="1877" w:type="dxa"/>
          </w:tcPr>
          <w:p w14:paraId="6CDCE011" w14:textId="7AB3B7F0" w:rsidR="00CE54B6" w:rsidRPr="006D17B2" w:rsidRDefault="00BD0031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14.03.2023</w:t>
            </w:r>
          </w:p>
        </w:tc>
        <w:tc>
          <w:tcPr>
            <w:tcW w:w="2059" w:type="dxa"/>
          </w:tcPr>
          <w:p w14:paraId="708CD0F4" w14:textId="7F1AEED8" w:rsidR="00CE54B6" w:rsidRPr="006D17B2" w:rsidRDefault="005D2495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Новьюхов А.В.</w:t>
            </w:r>
          </w:p>
        </w:tc>
        <w:tc>
          <w:tcPr>
            <w:tcW w:w="1701" w:type="dxa"/>
            <w:gridSpan w:val="2"/>
            <w:vAlign w:val="center"/>
          </w:tcPr>
          <w:p w14:paraId="65390651" w14:textId="55DB253C" w:rsidR="00CE54B6" w:rsidRPr="006D17B2" w:rsidRDefault="00CE54B6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D17B2">
              <w:rPr>
                <w:rFonts w:ascii="Times New Roman" w:hAnsi="Times New Roman"/>
                <w:sz w:val="20"/>
                <w:szCs w:val="20"/>
                <w:lang w:eastAsia="zh-CN"/>
              </w:rPr>
              <w:t>1-</w:t>
            </w:r>
            <w:r w:rsidR="005D2495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</w:tr>
      <w:tr w:rsidR="008F3C76" w:rsidRPr="00273E09" w14:paraId="62DB7EC1" w14:textId="77777777" w:rsidTr="006D17B2">
        <w:tc>
          <w:tcPr>
            <w:tcW w:w="993" w:type="dxa"/>
          </w:tcPr>
          <w:p w14:paraId="36480C1F" w14:textId="199AB098" w:rsidR="008F3C76" w:rsidRPr="008F3C76" w:rsidRDefault="008F3C76" w:rsidP="002D739C">
            <w:pPr>
              <w:keepNext/>
              <w:keepLines/>
              <w:ind w:left="142"/>
              <w:jc w:val="center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14.4.</w:t>
            </w:r>
          </w:p>
        </w:tc>
        <w:tc>
          <w:tcPr>
            <w:tcW w:w="4678" w:type="dxa"/>
          </w:tcPr>
          <w:p w14:paraId="0505CCF1" w14:textId="52227FCC" w:rsidR="008F3C76" w:rsidRPr="008F3C76" w:rsidRDefault="008F3C76" w:rsidP="00273E09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х</w:t>
            </w: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ив проекта готов для хранения</w:t>
            </w:r>
          </w:p>
        </w:tc>
        <w:tc>
          <w:tcPr>
            <w:tcW w:w="4394" w:type="dxa"/>
          </w:tcPr>
          <w:p w14:paraId="4A93FE8F" w14:textId="5D0BD7FC" w:rsidR="008F3C76" w:rsidRPr="008F3C76" w:rsidRDefault="008F3C76" w:rsidP="008F3C76">
            <w:pPr>
              <w:keepNext/>
              <w:keepLines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Лист проверки ведения архива проекта</w:t>
            </w:r>
          </w:p>
        </w:tc>
        <w:tc>
          <w:tcPr>
            <w:tcW w:w="1877" w:type="dxa"/>
          </w:tcPr>
          <w:p w14:paraId="2A9998F4" w14:textId="2A69CA85" w:rsidR="008F3C76" w:rsidRPr="008F3C76" w:rsidRDefault="008F3C76" w:rsidP="002D739C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14.03.2023</w:t>
            </w:r>
          </w:p>
        </w:tc>
        <w:tc>
          <w:tcPr>
            <w:tcW w:w="2059" w:type="dxa"/>
          </w:tcPr>
          <w:p w14:paraId="618D9CC9" w14:textId="4AE87021" w:rsidR="008F3C76" w:rsidRPr="008F3C76" w:rsidRDefault="008F3C76" w:rsidP="00057677">
            <w:pPr>
              <w:keepNext/>
              <w:keepLines/>
              <w:jc w:val="center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</w:t>
            </w: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вьюхов А.В.</w:t>
            </w:r>
          </w:p>
        </w:tc>
        <w:tc>
          <w:tcPr>
            <w:tcW w:w="1701" w:type="dxa"/>
            <w:gridSpan w:val="2"/>
            <w:vAlign w:val="center"/>
          </w:tcPr>
          <w:p w14:paraId="10C4A430" w14:textId="7E07FE9A" w:rsidR="008F3C76" w:rsidRPr="008F3C76" w:rsidRDefault="008F3C76" w:rsidP="002D739C">
            <w:pPr>
              <w:keepNext/>
              <w:keepLines/>
              <w:spacing w:line="259" w:lineRule="auto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3C76">
              <w:rPr>
                <w:rFonts w:ascii="Times New Roman" w:hAnsi="Times New Roman"/>
                <w:sz w:val="20"/>
                <w:szCs w:val="20"/>
                <w:lang w:eastAsia="zh-CN"/>
              </w:rPr>
              <w:t>1-12</w:t>
            </w:r>
          </w:p>
        </w:tc>
      </w:tr>
    </w:tbl>
    <w:p w14:paraId="449C2F05" w14:textId="6A917D1B" w:rsidR="00AD3BC0" w:rsidRPr="00845259" w:rsidRDefault="00AD3BC0" w:rsidP="00D43714">
      <w:pPr>
        <w:tabs>
          <w:tab w:val="left" w:pos="709"/>
        </w:tabs>
        <w:ind w:left="720"/>
        <w:rPr>
          <w:rFonts w:ascii="Calibri" w:hAnsi="Calibri"/>
          <w:color w:val="0070C0"/>
          <w:sz w:val="20"/>
          <w:szCs w:val="20"/>
        </w:rPr>
      </w:pPr>
    </w:p>
    <w:p w14:paraId="36C49BB9" w14:textId="77777777" w:rsidR="00AD3BC0" w:rsidRDefault="00AD3BC0" w:rsidP="00AD3BC0">
      <w:pPr>
        <w:suppressAutoHyphens/>
        <w:ind w:right="536"/>
        <w:jc w:val="right"/>
      </w:pPr>
    </w:p>
    <w:p w14:paraId="28160386" w14:textId="77777777" w:rsidR="00CE54B6" w:rsidRDefault="00CE54B6" w:rsidP="00AD3BC0">
      <w:pPr>
        <w:suppressAutoHyphens/>
        <w:ind w:right="536"/>
        <w:jc w:val="right"/>
      </w:pPr>
    </w:p>
    <w:p w14:paraId="6F91FCC0" w14:textId="77777777" w:rsidR="00CE54B6" w:rsidRDefault="00CE54B6" w:rsidP="00AD3BC0">
      <w:pPr>
        <w:suppressAutoHyphens/>
        <w:ind w:right="536"/>
        <w:jc w:val="right"/>
      </w:pPr>
    </w:p>
    <w:p w14:paraId="4E9A401E" w14:textId="77777777" w:rsidR="00CE54B6" w:rsidRDefault="00CE54B6" w:rsidP="00AD3BC0">
      <w:pPr>
        <w:suppressAutoHyphens/>
        <w:ind w:right="536"/>
        <w:jc w:val="right"/>
      </w:pPr>
    </w:p>
    <w:p w14:paraId="3E31ADE1" w14:textId="77777777" w:rsidR="00CE54B6" w:rsidRPr="00AD3BC0" w:rsidRDefault="00CE54B6" w:rsidP="008F3C76">
      <w:pPr>
        <w:suppressAutoHyphens/>
        <w:ind w:right="536"/>
      </w:pPr>
    </w:p>
    <w:p w14:paraId="2F96D7EF" w14:textId="77777777" w:rsidR="00AD3BC0" w:rsidRPr="00AD3BC0" w:rsidRDefault="00AD3BC0" w:rsidP="00AD3BC0">
      <w:pPr>
        <w:suppressAutoHyphens/>
        <w:ind w:right="536"/>
        <w:jc w:val="right"/>
      </w:pPr>
      <w:r w:rsidRPr="00AD3BC0">
        <w:t>Раздел 3 «Команда проекта и заинтересованные стороны проекта» к паспорту проекта</w:t>
      </w:r>
    </w:p>
    <w:p w14:paraId="48E6A97D" w14:textId="77777777" w:rsidR="00AD3BC0" w:rsidRPr="00AD3BC0" w:rsidRDefault="00AD3BC0" w:rsidP="00AD3BC0">
      <w:pPr>
        <w:suppressAutoHyphens/>
        <w:ind w:right="536"/>
        <w:jc w:val="right"/>
        <w:rPr>
          <w:sz w:val="22"/>
          <w:szCs w:val="22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247"/>
        <w:gridCol w:w="6499"/>
        <w:gridCol w:w="2749"/>
        <w:gridCol w:w="2383"/>
      </w:tblGrid>
      <w:tr w:rsidR="00AD3BC0" w:rsidRPr="00AD3BC0" w14:paraId="475EBA76" w14:textId="77777777" w:rsidTr="001949D3">
        <w:trPr>
          <w:trHeight w:val="606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10D0E" w14:textId="77777777" w:rsidR="00AD3BC0" w:rsidRPr="00AD3BC0" w:rsidRDefault="00AD3BC0" w:rsidP="00EB608E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b/>
              </w:rPr>
            </w:pPr>
            <w:r w:rsidRPr="00AD3BC0">
              <w:rPr>
                <w:b/>
              </w:rPr>
              <w:t>Команда проекта</w:t>
            </w:r>
          </w:p>
        </w:tc>
      </w:tr>
      <w:tr w:rsidR="00AD3BC0" w:rsidRPr="00AD3BC0" w14:paraId="039D0BDC" w14:textId="77777777" w:rsidTr="009D7124">
        <w:trPr>
          <w:trHeight w:val="377"/>
        </w:trPr>
        <w:tc>
          <w:tcPr>
            <w:tcW w:w="109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241BAF" w14:textId="77777777" w:rsidR="00087DFF" w:rsidRDefault="00AD3BC0" w:rsidP="00AD3BC0">
            <w:pPr>
              <w:widowControl w:val="0"/>
              <w:rPr>
                <w:b/>
                <w:bCs/>
                <w:iCs/>
                <w:sz w:val="20"/>
                <w:szCs w:val="20"/>
              </w:rPr>
            </w:pPr>
            <w:r w:rsidRPr="00AD3BC0">
              <w:rPr>
                <w:b/>
                <w:bCs/>
                <w:iCs/>
                <w:sz w:val="20"/>
                <w:szCs w:val="20"/>
              </w:rPr>
              <w:t>Проектная роль</w:t>
            </w:r>
          </w:p>
          <w:p w14:paraId="3C46C1BF" w14:textId="77777777" w:rsidR="00AD3BC0" w:rsidRPr="00087DFF" w:rsidRDefault="00AD3BC0" w:rsidP="00105F35">
            <w:pPr>
              <w:widowControl w:val="0"/>
              <w:rPr>
                <w:rFonts w:ascii="Calibri" w:hAnsi="Calibri"/>
                <w:color w:val="0070C0"/>
                <w:sz w:val="20"/>
                <w:szCs w:val="20"/>
              </w:rPr>
            </w:pPr>
          </w:p>
        </w:tc>
        <w:tc>
          <w:tcPr>
            <w:tcW w:w="218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838692" w14:textId="77777777" w:rsidR="00AD3BC0" w:rsidRPr="00AD3BC0" w:rsidRDefault="00AD3BC0" w:rsidP="00AD3B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 xml:space="preserve">Ф.И.О, должность </w:t>
            </w: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CE3BC6" w14:textId="77777777" w:rsidR="00AD3BC0" w:rsidRPr="00AD3BC0" w:rsidRDefault="00AD3BC0" w:rsidP="00AD3B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Процент загрузки</w:t>
            </w:r>
            <w:r w:rsidR="00043DFE">
              <w:rPr>
                <w:b/>
                <w:sz w:val="20"/>
                <w:szCs w:val="20"/>
              </w:rPr>
              <w:t xml:space="preserve"> рабочего времени</w:t>
            </w:r>
          </w:p>
        </w:tc>
        <w:tc>
          <w:tcPr>
            <w:tcW w:w="80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D7DF44" w14:textId="77777777" w:rsidR="00AD3BC0" w:rsidRPr="00AD3BC0" w:rsidRDefault="00AD3BC0" w:rsidP="00AD3B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Примечание</w:t>
            </w:r>
          </w:p>
        </w:tc>
      </w:tr>
      <w:tr w:rsidR="00AD3BC0" w:rsidRPr="00AD3BC0" w14:paraId="3FA9EF68" w14:textId="77777777" w:rsidTr="001949D3">
        <w:trPr>
          <w:trHeight w:val="377"/>
        </w:trPr>
        <w:tc>
          <w:tcPr>
            <w:tcW w:w="5000" w:type="pct"/>
            <w:gridSpan w:val="4"/>
            <w:shd w:val="clear" w:color="auto" w:fill="FFFFFF"/>
          </w:tcPr>
          <w:p w14:paraId="3ADCB21E" w14:textId="77777777" w:rsidR="00886259" w:rsidRPr="00D3116F" w:rsidRDefault="00AD3BC0" w:rsidP="00886259">
            <w:pPr>
              <w:widowControl w:val="0"/>
              <w:rPr>
                <w:b/>
                <w:i/>
                <w:sz w:val="20"/>
                <w:szCs w:val="20"/>
              </w:rPr>
            </w:pPr>
            <w:r w:rsidRPr="00AD3BC0">
              <w:rPr>
                <w:b/>
                <w:i/>
                <w:sz w:val="20"/>
                <w:szCs w:val="20"/>
              </w:rPr>
              <w:t>Управляющий комитет проекта</w:t>
            </w:r>
          </w:p>
        </w:tc>
      </w:tr>
      <w:tr w:rsidR="00B16260" w:rsidRPr="00B16260" w14:paraId="787325E0" w14:textId="77777777" w:rsidTr="009D7124">
        <w:trPr>
          <w:trHeight w:val="377"/>
        </w:trPr>
        <w:tc>
          <w:tcPr>
            <w:tcW w:w="1091" w:type="pct"/>
            <w:shd w:val="clear" w:color="auto" w:fill="FFFFFF"/>
          </w:tcPr>
          <w:p w14:paraId="75523FB2" w14:textId="77777777" w:rsidR="00AD3BC0" w:rsidRPr="00AD3BC0" w:rsidRDefault="00AD3BC0" w:rsidP="00AD3BC0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AD3BC0">
              <w:rPr>
                <w:bCs/>
                <w:iCs/>
                <w:sz w:val="20"/>
                <w:szCs w:val="20"/>
              </w:rPr>
              <w:t>Куратор проекта</w:t>
            </w:r>
          </w:p>
        </w:tc>
        <w:tc>
          <w:tcPr>
            <w:tcW w:w="2184" w:type="pct"/>
            <w:shd w:val="clear" w:color="auto" w:fill="FFFFFF"/>
          </w:tcPr>
          <w:p w14:paraId="6F62847A" w14:textId="77777777" w:rsidR="00105F35" w:rsidRPr="00774F16" w:rsidRDefault="00856350" w:rsidP="00710599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774F16">
              <w:rPr>
                <w:bCs/>
                <w:iCs/>
                <w:sz w:val="20"/>
                <w:szCs w:val="20"/>
              </w:rPr>
              <w:t xml:space="preserve">Шипилов Алексей Викторович, </w:t>
            </w:r>
            <w:r w:rsidRPr="00774F16">
              <w:rPr>
                <w:sz w:val="20"/>
                <w:szCs w:val="20"/>
              </w:rPr>
              <w:t xml:space="preserve">первый заместитель Губернатора автономного округа </w:t>
            </w:r>
            <w:r w:rsidR="002B4AA3">
              <w:rPr>
                <w:sz w:val="20"/>
                <w:szCs w:val="20"/>
              </w:rPr>
              <w:t>(</w:t>
            </w:r>
            <w:r w:rsidR="005033CC" w:rsidRPr="005033CC">
              <w:rPr>
                <w:sz w:val="20"/>
                <w:szCs w:val="20"/>
              </w:rPr>
              <w:t xml:space="preserve">лицо, замещающее заказчика проекта – </w:t>
            </w:r>
            <w:r w:rsidR="002B4AA3" w:rsidRPr="002B4AA3">
              <w:rPr>
                <w:sz w:val="20"/>
                <w:szCs w:val="20"/>
              </w:rPr>
              <w:t>Скурихин Александр Александрович, директор Департамента внутренней политики автономного округа</w:t>
            </w:r>
            <w:r w:rsidR="005033CC">
              <w:rPr>
                <w:sz w:val="20"/>
                <w:szCs w:val="20"/>
              </w:rPr>
              <w:t>)</w:t>
            </w:r>
          </w:p>
        </w:tc>
        <w:tc>
          <w:tcPr>
            <w:tcW w:w="924" w:type="pct"/>
            <w:shd w:val="clear" w:color="auto" w:fill="FFFFFF"/>
          </w:tcPr>
          <w:p w14:paraId="31811D0E" w14:textId="77777777" w:rsidR="00AD3BC0" w:rsidRPr="00B16260" w:rsidRDefault="00F52DAB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shd w:val="clear" w:color="auto" w:fill="FFFFFF"/>
          </w:tcPr>
          <w:p w14:paraId="414468BE" w14:textId="77777777" w:rsidR="00AD3BC0" w:rsidRPr="00B16260" w:rsidRDefault="00AD3BC0" w:rsidP="00856350">
            <w:pPr>
              <w:suppressAutoHyphens/>
              <w:contextualSpacing/>
              <w:jc w:val="both"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4B2744F2" w14:textId="77777777" w:rsidTr="009D7124">
        <w:trPr>
          <w:trHeight w:val="377"/>
        </w:trPr>
        <w:tc>
          <w:tcPr>
            <w:tcW w:w="1091" w:type="pct"/>
            <w:shd w:val="clear" w:color="auto" w:fill="FFFFFF"/>
          </w:tcPr>
          <w:p w14:paraId="7480EEF1" w14:textId="77777777" w:rsidR="005C0E3E" w:rsidRPr="00AD3BC0" w:rsidRDefault="005C0E3E" w:rsidP="007F504A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AD3BC0">
              <w:rPr>
                <w:bCs/>
                <w:iCs/>
                <w:sz w:val="20"/>
                <w:szCs w:val="20"/>
              </w:rPr>
              <w:t>Заказчик проекта</w:t>
            </w:r>
          </w:p>
        </w:tc>
        <w:tc>
          <w:tcPr>
            <w:tcW w:w="2184" w:type="pct"/>
            <w:shd w:val="clear" w:color="auto" w:fill="FFFFFF"/>
          </w:tcPr>
          <w:p w14:paraId="115B9B66" w14:textId="77777777" w:rsidR="00E86AAD" w:rsidRPr="00774F16" w:rsidRDefault="00856350" w:rsidP="00710599">
            <w:pPr>
              <w:widowControl w:val="0"/>
              <w:jc w:val="both"/>
              <w:rPr>
                <w:color w:val="0070C0"/>
                <w:sz w:val="20"/>
                <w:szCs w:val="20"/>
              </w:rPr>
            </w:pPr>
            <w:r w:rsidRPr="00774F16">
              <w:rPr>
                <w:sz w:val="20"/>
                <w:szCs w:val="20"/>
              </w:rPr>
              <w:t xml:space="preserve">Скурихин Александр Александрович, директор Департамента внутренней политики автономного округа </w:t>
            </w:r>
            <w:r w:rsidR="00671E13" w:rsidRPr="00774F16">
              <w:rPr>
                <w:sz w:val="20"/>
                <w:szCs w:val="20"/>
              </w:rPr>
              <w:t xml:space="preserve">(лицо, замещающее заказчика проекта </w:t>
            </w:r>
            <w:r w:rsidR="008C1120" w:rsidRPr="00774F16">
              <w:rPr>
                <w:sz w:val="20"/>
                <w:szCs w:val="20"/>
              </w:rPr>
              <w:t>–</w:t>
            </w:r>
            <w:r w:rsidR="00671E13" w:rsidRPr="00774F16">
              <w:rPr>
                <w:sz w:val="20"/>
                <w:szCs w:val="20"/>
              </w:rPr>
              <w:t xml:space="preserve"> </w:t>
            </w:r>
            <w:r w:rsidR="008C1120" w:rsidRPr="00774F16">
              <w:rPr>
                <w:sz w:val="20"/>
                <w:szCs w:val="20"/>
              </w:rPr>
              <w:t xml:space="preserve">Сердюков Дмитрий Васильевич, </w:t>
            </w:r>
            <w:r w:rsidR="002A5D9F">
              <w:rPr>
                <w:sz w:val="20"/>
                <w:szCs w:val="20"/>
              </w:rPr>
              <w:t>первый заместитель</w:t>
            </w:r>
            <w:r w:rsidR="008C1120" w:rsidRPr="00774F16">
              <w:rPr>
                <w:sz w:val="20"/>
                <w:szCs w:val="20"/>
              </w:rPr>
              <w:t xml:space="preserve"> директора </w:t>
            </w:r>
            <w:r w:rsidR="00830E50" w:rsidRPr="00774F16">
              <w:rPr>
                <w:sz w:val="20"/>
                <w:szCs w:val="20"/>
              </w:rPr>
              <w:t>автономного округа)</w:t>
            </w:r>
          </w:p>
        </w:tc>
        <w:tc>
          <w:tcPr>
            <w:tcW w:w="924" w:type="pct"/>
            <w:shd w:val="clear" w:color="auto" w:fill="FFFFFF"/>
          </w:tcPr>
          <w:p w14:paraId="026557AC" w14:textId="77777777" w:rsidR="005C0E3E" w:rsidRPr="00B16260" w:rsidRDefault="00146267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20</w:t>
            </w:r>
            <w:r w:rsidR="005C0E3E" w:rsidRPr="00B16260">
              <w:rPr>
                <w:bCs/>
                <w:iCs/>
                <w:sz w:val="20"/>
                <w:szCs w:val="20"/>
              </w:rPr>
              <w:t>%</w:t>
            </w:r>
          </w:p>
        </w:tc>
        <w:tc>
          <w:tcPr>
            <w:tcW w:w="801" w:type="pct"/>
            <w:shd w:val="clear" w:color="auto" w:fill="FFFFFF"/>
          </w:tcPr>
          <w:p w14:paraId="04E11D22" w14:textId="77777777" w:rsidR="005C0E3E" w:rsidRPr="00B16260" w:rsidRDefault="005C0E3E" w:rsidP="005C0E3E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7B4B5DDA" w14:textId="77777777" w:rsidTr="009D7124">
        <w:trPr>
          <w:trHeight w:val="377"/>
        </w:trPr>
        <w:tc>
          <w:tcPr>
            <w:tcW w:w="1091" w:type="pct"/>
            <w:shd w:val="clear" w:color="auto" w:fill="FFFFFF"/>
          </w:tcPr>
          <w:p w14:paraId="3C8CCD19" w14:textId="77777777" w:rsidR="005C0E3E" w:rsidRPr="00AD3BC0" w:rsidRDefault="005C0E3E" w:rsidP="005C0E3E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AD3BC0">
              <w:rPr>
                <w:bCs/>
                <w:iCs/>
                <w:sz w:val="20"/>
                <w:szCs w:val="20"/>
              </w:rPr>
              <w:t>Руководитель проекта</w:t>
            </w:r>
          </w:p>
        </w:tc>
        <w:tc>
          <w:tcPr>
            <w:tcW w:w="2184" w:type="pct"/>
            <w:shd w:val="clear" w:color="auto" w:fill="FFFFFF"/>
          </w:tcPr>
          <w:p w14:paraId="00A516CC" w14:textId="77777777" w:rsidR="00E86AAD" w:rsidRPr="00181A25" w:rsidRDefault="002F598F" w:rsidP="00181A2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Новьюхов Александр Вячеславович</w:t>
            </w:r>
            <w:r w:rsidR="004D5C2F">
              <w:rPr>
                <w:sz w:val="20"/>
                <w:szCs w:val="20"/>
              </w:rPr>
              <w:t xml:space="preserve">, </w:t>
            </w:r>
            <w:r w:rsidR="001F6E5C">
              <w:rPr>
                <w:sz w:val="20"/>
                <w:szCs w:val="20"/>
              </w:rPr>
              <w:t>вице-президент</w:t>
            </w:r>
            <w:r w:rsidR="00DA518D">
              <w:rPr>
                <w:sz w:val="20"/>
                <w:szCs w:val="20"/>
              </w:rPr>
              <w:t xml:space="preserve"> </w:t>
            </w:r>
            <w:r w:rsidR="00181A25" w:rsidRPr="00181A25">
              <w:rPr>
                <w:sz w:val="20"/>
                <w:szCs w:val="20"/>
              </w:rPr>
              <w:t>Ассоциа</w:t>
            </w:r>
            <w:r w:rsidR="00181A25">
              <w:rPr>
                <w:sz w:val="20"/>
                <w:szCs w:val="20"/>
              </w:rPr>
              <w:t xml:space="preserve">ции коренных малочисленных народов Севера, Сибири и Дальнего Востока Российской Федерации по </w:t>
            </w:r>
            <w:r w:rsidR="00181A25" w:rsidRPr="00181A25">
              <w:rPr>
                <w:sz w:val="20"/>
                <w:szCs w:val="20"/>
              </w:rPr>
              <w:t xml:space="preserve">Уральскому федеральному округу </w:t>
            </w:r>
            <w:r w:rsidR="008C1120" w:rsidRPr="00774F16">
              <w:rPr>
                <w:sz w:val="20"/>
                <w:szCs w:val="20"/>
              </w:rPr>
              <w:t>(лицо, замещающее руководителя проекта</w:t>
            </w:r>
            <w:r w:rsidR="00A56E60" w:rsidRPr="00774F16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Пишуков Сергей Витальевич, заместитель директора Департамента – начальник Управления национальной политики Департамента внутренней политики </w:t>
            </w:r>
            <w:r w:rsidR="002A5D9F" w:rsidRPr="002A5D9F">
              <w:rPr>
                <w:sz w:val="20"/>
                <w:szCs w:val="20"/>
              </w:rPr>
              <w:t>автономного округа</w:t>
            </w:r>
            <w:r w:rsidR="00251D71" w:rsidRPr="00774F16">
              <w:rPr>
                <w:sz w:val="20"/>
                <w:szCs w:val="20"/>
              </w:rPr>
              <w:t>)</w:t>
            </w:r>
          </w:p>
        </w:tc>
        <w:tc>
          <w:tcPr>
            <w:tcW w:w="924" w:type="pct"/>
            <w:shd w:val="clear" w:color="auto" w:fill="FFFFFF"/>
          </w:tcPr>
          <w:p w14:paraId="58683400" w14:textId="77777777" w:rsidR="005C0E3E" w:rsidRPr="00B16260" w:rsidRDefault="002D7D71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50</w:t>
            </w:r>
            <w:r w:rsidR="005C0E3E" w:rsidRPr="00B16260">
              <w:rPr>
                <w:bCs/>
                <w:iCs/>
                <w:sz w:val="20"/>
                <w:szCs w:val="20"/>
              </w:rPr>
              <w:t>%</w:t>
            </w:r>
          </w:p>
        </w:tc>
        <w:tc>
          <w:tcPr>
            <w:tcW w:w="801" w:type="pct"/>
            <w:shd w:val="clear" w:color="auto" w:fill="FFFFFF"/>
          </w:tcPr>
          <w:p w14:paraId="309FBE11" w14:textId="77777777" w:rsidR="005C0E3E" w:rsidRPr="00B16260" w:rsidRDefault="005C0E3E" w:rsidP="005C0E3E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6406CFAB" w14:textId="77777777" w:rsidTr="009D7124">
        <w:trPr>
          <w:trHeight w:val="377"/>
        </w:trPr>
        <w:tc>
          <w:tcPr>
            <w:tcW w:w="1091" w:type="pct"/>
            <w:shd w:val="clear" w:color="auto" w:fill="FFFFFF"/>
          </w:tcPr>
          <w:p w14:paraId="155C5F92" w14:textId="77777777" w:rsidR="00AD3BC0" w:rsidRPr="00AD3BC0" w:rsidRDefault="00AD3BC0" w:rsidP="00AD3BC0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AD3BC0">
              <w:rPr>
                <w:bCs/>
                <w:iCs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84" w:type="pct"/>
            <w:shd w:val="clear" w:color="auto" w:fill="FFFFFF"/>
          </w:tcPr>
          <w:p w14:paraId="13CB22C2" w14:textId="77777777" w:rsidR="00E86AAD" w:rsidRPr="00774F16" w:rsidRDefault="007F7C49" w:rsidP="00710599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7F7C49">
              <w:rPr>
                <w:bCs/>
                <w:iCs/>
                <w:sz w:val="20"/>
                <w:szCs w:val="20"/>
              </w:rPr>
              <w:t xml:space="preserve">Алферова Людмила Александровна, президент общественной организации </w:t>
            </w:r>
            <w:r w:rsidR="004D5C2F">
              <w:rPr>
                <w:bCs/>
                <w:iCs/>
                <w:sz w:val="20"/>
                <w:szCs w:val="20"/>
              </w:rPr>
              <w:t xml:space="preserve">автономного округа </w:t>
            </w:r>
            <w:r w:rsidRPr="007F7C49">
              <w:rPr>
                <w:bCs/>
                <w:iCs/>
                <w:sz w:val="20"/>
                <w:szCs w:val="20"/>
              </w:rPr>
              <w:t xml:space="preserve">«Спасение Югры» </w:t>
            </w:r>
          </w:p>
        </w:tc>
        <w:tc>
          <w:tcPr>
            <w:tcW w:w="924" w:type="pct"/>
            <w:shd w:val="clear" w:color="auto" w:fill="FFFFFF"/>
          </w:tcPr>
          <w:p w14:paraId="73012139" w14:textId="77777777" w:rsidR="00AD3BC0" w:rsidRPr="00B16260" w:rsidRDefault="007F504A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shd w:val="clear" w:color="auto" w:fill="FFFFFF"/>
          </w:tcPr>
          <w:p w14:paraId="0D64831E" w14:textId="77777777" w:rsidR="00AD3BC0" w:rsidRPr="00B16260" w:rsidRDefault="00AD3BC0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F8F4811" w14:textId="77777777" w:rsidTr="001949D3">
        <w:trPr>
          <w:trHeight w:val="377"/>
        </w:trPr>
        <w:tc>
          <w:tcPr>
            <w:tcW w:w="5000" w:type="pct"/>
            <w:gridSpan w:val="4"/>
            <w:shd w:val="clear" w:color="auto" w:fill="FFFFFF"/>
          </w:tcPr>
          <w:p w14:paraId="7459AEAE" w14:textId="77777777" w:rsidR="007F504A" w:rsidRPr="00B16260" w:rsidRDefault="00AD3BC0" w:rsidP="00AD3BC0">
            <w:pPr>
              <w:widowControl w:val="0"/>
              <w:rPr>
                <w:b/>
                <w:i/>
                <w:sz w:val="20"/>
                <w:szCs w:val="20"/>
              </w:rPr>
            </w:pPr>
            <w:r w:rsidRPr="00B16260">
              <w:rPr>
                <w:b/>
                <w:i/>
                <w:sz w:val="20"/>
                <w:szCs w:val="20"/>
              </w:rPr>
              <w:t>Другие участники команды проекта</w:t>
            </w:r>
          </w:p>
        </w:tc>
      </w:tr>
      <w:tr w:rsidR="00B16260" w:rsidRPr="00B16260" w14:paraId="5E68E730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26CC7B96" w14:textId="77777777" w:rsidR="00AD3BC0" w:rsidRPr="009E1398" w:rsidRDefault="00AD3BC0" w:rsidP="00AD3BC0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Администратор проекта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0DADE0F1" w14:textId="77777777" w:rsidR="00AD3BC0" w:rsidRPr="009E1398" w:rsidRDefault="002F3BD1" w:rsidP="00710599">
            <w:pPr>
              <w:widowControl w:val="0"/>
              <w:jc w:val="both"/>
              <w:rPr>
                <w:color w:val="0070C0"/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 xml:space="preserve">Петрова Ольга Владимировна, главный специалист-эксперт </w:t>
            </w:r>
            <w:proofErr w:type="gramStart"/>
            <w:r w:rsidRPr="009E1398">
              <w:rPr>
                <w:sz w:val="20"/>
                <w:szCs w:val="20"/>
              </w:rPr>
              <w:t>отдела развития коренных малочисленных народов Севера Управления национальной политики Департамента внутренней политики автономного</w:t>
            </w:r>
            <w:proofErr w:type="gramEnd"/>
            <w:r w:rsidRPr="009E1398">
              <w:rPr>
                <w:sz w:val="20"/>
                <w:szCs w:val="20"/>
              </w:rPr>
              <w:t xml:space="preserve"> округа (</w:t>
            </w:r>
            <w:r w:rsidR="00A56E60" w:rsidRPr="009E1398">
              <w:rPr>
                <w:sz w:val="20"/>
                <w:szCs w:val="20"/>
              </w:rPr>
              <w:t xml:space="preserve">лицо, замещающее администратора проекта – </w:t>
            </w:r>
            <w:r w:rsidRPr="009E1398">
              <w:rPr>
                <w:sz w:val="20"/>
                <w:szCs w:val="20"/>
              </w:rPr>
              <w:t xml:space="preserve">Гришкин Деомид Илларионович, </w:t>
            </w:r>
            <w:r w:rsidR="008A5812" w:rsidRPr="009E1398">
              <w:rPr>
                <w:sz w:val="20"/>
                <w:szCs w:val="20"/>
              </w:rPr>
              <w:t>начальник отдела развития коренных малочисленных народов Севера Управления национальной политики Департамента внутренней политики автономного округа)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629B40E9" w14:textId="77777777" w:rsidR="00AD3BC0" w:rsidRPr="00B16260" w:rsidRDefault="00B16260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</w:t>
            </w:r>
            <w:r w:rsidR="00084B70" w:rsidRPr="00B16260">
              <w:rPr>
                <w:bCs/>
                <w:iCs/>
                <w:sz w:val="20"/>
                <w:szCs w:val="20"/>
              </w:rPr>
              <w:t>0%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79160FCB" w14:textId="77777777" w:rsidR="00AD3BC0" w:rsidRPr="00B16260" w:rsidRDefault="00AD3BC0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6E8670C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797A13CC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 xml:space="preserve">Исполнитель 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5B566082" w14:textId="77777777" w:rsidR="00162262" w:rsidRPr="00162262" w:rsidRDefault="00162262" w:rsidP="00710599">
            <w:pPr>
              <w:jc w:val="both"/>
              <w:rPr>
                <w:sz w:val="20"/>
                <w:szCs w:val="20"/>
              </w:rPr>
            </w:pPr>
            <w:r w:rsidRPr="00162262">
              <w:rPr>
                <w:sz w:val="20"/>
                <w:szCs w:val="20"/>
              </w:rPr>
              <w:t xml:space="preserve">Бычкова Инга Юрьевна, заместитель директора Департамента здравоохранения 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1BC14E8B" w14:textId="77777777" w:rsidR="00162262" w:rsidRPr="00B16260" w:rsidRDefault="00084B70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61EEF2E0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327B70BB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3CC611E0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5A8820A" w14:textId="77777777" w:rsidR="00162262" w:rsidRPr="00162262" w:rsidRDefault="00162262" w:rsidP="00710599">
            <w:pPr>
              <w:jc w:val="both"/>
              <w:rPr>
                <w:color w:val="0070C0"/>
                <w:sz w:val="20"/>
                <w:szCs w:val="20"/>
              </w:rPr>
            </w:pPr>
            <w:r w:rsidRPr="00162262">
              <w:rPr>
                <w:sz w:val="20"/>
                <w:szCs w:val="20"/>
              </w:rPr>
              <w:t xml:space="preserve">Нигматулин Владислав Анварович, заместитель директора Департамента здравоохранения 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7C916DEE" w14:textId="77777777" w:rsidR="00162262" w:rsidRPr="00B16260" w:rsidRDefault="00084B70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72333B6B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053D4D23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4A08F53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5EA73160" w14:textId="77777777" w:rsidR="00162262" w:rsidRPr="009E1398" w:rsidRDefault="005F7124" w:rsidP="00710599">
            <w:pPr>
              <w:jc w:val="both"/>
              <w:rPr>
                <w:color w:val="0070C0"/>
                <w:sz w:val="20"/>
                <w:szCs w:val="20"/>
              </w:rPr>
            </w:pPr>
            <w:r w:rsidRPr="00254965">
              <w:rPr>
                <w:sz w:val="20"/>
                <w:szCs w:val="20"/>
              </w:rPr>
              <w:t xml:space="preserve">Миронова Юлия Александровна, заместитель начальника управления – начальник </w:t>
            </w:r>
            <w:proofErr w:type="gramStart"/>
            <w:r w:rsidRPr="00254965">
              <w:rPr>
                <w:sz w:val="20"/>
                <w:szCs w:val="20"/>
              </w:rPr>
              <w:t>отдела</w:t>
            </w:r>
            <w:r w:rsidRPr="00254965">
              <w:t xml:space="preserve"> </w:t>
            </w:r>
            <w:r w:rsidRPr="00254965">
              <w:rPr>
                <w:sz w:val="20"/>
                <w:szCs w:val="20"/>
              </w:rPr>
              <w:t>программ содействия занятости населения</w:t>
            </w:r>
            <w:proofErr w:type="gramEnd"/>
            <w:r w:rsidRPr="00254965">
              <w:rPr>
                <w:sz w:val="20"/>
                <w:szCs w:val="20"/>
              </w:rPr>
              <w:t xml:space="preserve"> и анализа рынка труда Управление отраслевого планирования, анализа и прогнозирования Департамента труда и занятости населения 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4F1E21FD" w14:textId="77777777" w:rsidR="00162262" w:rsidRPr="00B16260" w:rsidRDefault="00084B70" w:rsidP="00181A25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520AD940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46C30D3F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1BC4E5E0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6BB371A7" w14:textId="77777777" w:rsidR="00162262" w:rsidRPr="00254965" w:rsidRDefault="005F7124" w:rsidP="00710599">
            <w:pPr>
              <w:jc w:val="both"/>
              <w:rPr>
                <w:sz w:val="20"/>
                <w:szCs w:val="20"/>
              </w:rPr>
            </w:pPr>
            <w:r w:rsidRPr="00254965">
              <w:rPr>
                <w:sz w:val="20"/>
                <w:szCs w:val="20"/>
              </w:rPr>
              <w:t xml:space="preserve">Слинкина Ирина Александровна, начальник отдела юридической и кадровой работы Административного управления Департамента труда и занятости населения 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5E1C051C" w14:textId="77777777" w:rsidR="00162262" w:rsidRPr="00B16260" w:rsidRDefault="00084B7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73FCDD4F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33AC86F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3DFF2F1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0177E537" w14:textId="77777777" w:rsidR="00162262" w:rsidRPr="00254965" w:rsidRDefault="005F7124" w:rsidP="00E912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Вернер </w:t>
            </w:r>
            <w:r w:rsidRPr="00BB1D6C">
              <w:rPr>
                <w:sz w:val="20"/>
                <w:szCs w:val="20"/>
              </w:rPr>
              <w:t>Елена Михайловна</w:t>
            </w:r>
            <w:r>
              <w:rPr>
                <w:sz w:val="20"/>
                <w:szCs w:val="20"/>
              </w:rPr>
              <w:t xml:space="preserve">, главный специалист </w:t>
            </w:r>
            <w:proofErr w:type="gramStart"/>
            <w:r>
              <w:rPr>
                <w:sz w:val="20"/>
                <w:szCs w:val="20"/>
              </w:rPr>
              <w:t>о</w:t>
            </w:r>
            <w:r w:rsidRPr="00BB1D6C">
              <w:rPr>
                <w:sz w:val="20"/>
                <w:szCs w:val="20"/>
              </w:rPr>
              <w:t>тдел</w:t>
            </w:r>
            <w:r w:rsidR="00400F87">
              <w:rPr>
                <w:sz w:val="20"/>
                <w:szCs w:val="20"/>
              </w:rPr>
              <w:t>а</w:t>
            </w:r>
            <w:r w:rsidRPr="00BB1D6C">
              <w:rPr>
                <w:sz w:val="20"/>
                <w:szCs w:val="20"/>
              </w:rPr>
              <w:t xml:space="preserve"> непрерывного образования коренных малочисленных народов Севера</w:t>
            </w:r>
            <w:r w:rsidR="00181A25">
              <w:rPr>
                <w:sz w:val="20"/>
                <w:szCs w:val="20"/>
              </w:rPr>
              <w:t xml:space="preserve"> </w:t>
            </w:r>
            <w:r w:rsidR="00E9125A" w:rsidRPr="00E9125A">
              <w:rPr>
                <w:sz w:val="20"/>
                <w:szCs w:val="20"/>
              </w:rPr>
              <w:t>Управлени</w:t>
            </w:r>
            <w:r w:rsidR="00E9125A">
              <w:rPr>
                <w:sz w:val="20"/>
                <w:szCs w:val="20"/>
              </w:rPr>
              <w:t>я</w:t>
            </w:r>
            <w:r w:rsidR="00E9125A" w:rsidRPr="00E9125A">
              <w:rPr>
                <w:sz w:val="20"/>
                <w:szCs w:val="20"/>
              </w:rPr>
              <w:t xml:space="preserve"> общего образования</w:t>
            </w:r>
            <w:r w:rsidR="00E9125A">
              <w:rPr>
                <w:sz w:val="20"/>
                <w:szCs w:val="20"/>
              </w:rPr>
              <w:t xml:space="preserve"> Департамента образования</w:t>
            </w:r>
            <w:proofErr w:type="gramEnd"/>
            <w:r w:rsidR="00E9125A">
              <w:rPr>
                <w:sz w:val="20"/>
                <w:szCs w:val="20"/>
              </w:rPr>
              <w:t xml:space="preserve"> и молодежной политики автономного округа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6FA12467" w14:textId="77777777" w:rsidR="00162262" w:rsidRPr="00B16260" w:rsidRDefault="00084B7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3FE70D1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6065EB98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2128213E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B9015FA" w14:textId="0E032B3A" w:rsidR="00162262" w:rsidRPr="009E1398" w:rsidRDefault="00434845" w:rsidP="004348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Петривляк Елена Ивановна</w:t>
            </w:r>
            <w:r w:rsidR="005F7124" w:rsidRPr="009E139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начальник</w:t>
            </w:r>
            <w:r w:rsidRPr="009E1398">
              <w:rPr>
                <w:sz w:val="20"/>
                <w:szCs w:val="20"/>
              </w:rPr>
              <w:t xml:space="preserve"> </w:t>
            </w:r>
            <w:r w:rsidR="005F7124" w:rsidRPr="009E1398">
              <w:rPr>
                <w:sz w:val="20"/>
                <w:szCs w:val="20"/>
              </w:rPr>
              <w:t>отдела профессионального искусства и народного творчества</w:t>
            </w:r>
            <w:r w:rsidR="005F7124">
              <w:t xml:space="preserve"> </w:t>
            </w:r>
            <w:r w:rsidR="005F7124" w:rsidRPr="005F7124">
              <w:rPr>
                <w:sz w:val="20"/>
                <w:szCs w:val="20"/>
              </w:rPr>
              <w:t>Управлени</w:t>
            </w:r>
            <w:r w:rsidR="005F7124">
              <w:rPr>
                <w:sz w:val="20"/>
                <w:szCs w:val="20"/>
              </w:rPr>
              <w:t>я</w:t>
            </w:r>
            <w:r w:rsidR="005F7124" w:rsidRPr="005F7124">
              <w:rPr>
                <w:sz w:val="20"/>
                <w:szCs w:val="20"/>
              </w:rPr>
              <w:t xml:space="preserve"> по вопросам культурной политики и культурных ценностей</w:t>
            </w:r>
            <w:r w:rsidR="005F7124">
              <w:rPr>
                <w:sz w:val="20"/>
                <w:szCs w:val="20"/>
              </w:rPr>
              <w:t xml:space="preserve"> Департамента культуры 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01A7D21E" w14:textId="77777777" w:rsidR="00162262" w:rsidRPr="00B16260" w:rsidRDefault="00084B7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10%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E348884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001A11E4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10C220A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0982A683" w14:textId="77777777" w:rsidR="00162262" w:rsidRPr="009E1398" w:rsidRDefault="003471B5" w:rsidP="00710599">
            <w:pPr>
              <w:jc w:val="both"/>
              <w:rPr>
                <w:sz w:val="20"/>
                <w:szCs w:val="20"/>
              </w:rPr>
            </w:pPr>
            <w:r w:rsidRPr="003471B5">
              <w:rPr>
                <w:sz w:val="20"/>
                <w:szCs w:val="20"/>
              </w:rPr>
              <w:t>Неустроева Ольга Александровна</w:t>
            </w:r>
            <w:r>
              <w:rPr>
                <w:sz w:val="20"/>
                <w:szCs w:val="20"/>
              </w:rPr>
              <w:t>, з</w:t>
            </w:r>
            <w:r w:rsidRPr="003471B5">
              <w:rPr>
                <w:sz w:val="20"/>
                <w:szCs w:val="20"/>
              </w:rPr>
              <w:t>аместитель начальника отдела</w:t>
            </w:r>
            <w:r>
              <w:rPr>
                <w:sz w:val="20"/>
                <w:szCs w:val="20"/>
              </w:rPr>
              <w:t xml:space="preserve"> </w:t>
            </w:r>
            <w:r w:rsidRPr="003471B5">
              <w:rPr>
                <w:sz w:val="20"/>
                <w:szCs w:val="20"/>
              </w:rPr>
              <w:t>правовой, кадровой и организационной работы</w:t>
            </w:r>
            <w:r>
              <w:rPr>
                <w:sz w:val="20"/>
                <w:szCs w:val="20"/>
              </w:rPr>
              <w:t xml:space="preserve"> </w:t>
            </w:r>
            <w:r w:rsidRPr="003471B5">
              <w:rPr>
                <w:sz w:val="20"/>
                <w:szCs w:val="20"/>
              </w:rPr>
              <w:t>Административно-правово</w:t>
            </w:r>
            <w:r>
              <w:rPr>
                <w:sz w:val="20"/>
                <w:szCs w:val="20"/>
              </w:rPr>
              <w:t>го</w:t>
            </w:r>
            <w:r w:rsidRPr="003471B5">
              <w:rPr>
                <w:sz w:val="20"/>
                <w:szCs w:val="20"/>
              </w:rPr>
              <w:t xml:space="preserve"> управлени</w:t>
            </w:r>
            <w:r>
              <w:rPr>
                <w:sz w:val="20"/>
                <w:szCs w:val="20"/>
              </w:rPr>
              <w:t xml:space="preserve">я Департамента общественных и внешних связей </w:t>
            </w:r>
            <w:r w:rsidR="0032123D">
              <w:rPr>
                <w:sz w:val="20"/>
                <w:szCs w:val="20"/>
              </w:rPr>
              <w:t xml:space="preserve">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743AB100" w14:textId="77777777" w:rsidR="00162262" w:rsidRPr="00B16260" w:rsidRDefault="00084B7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0AA53CCC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698B61E3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032CF8A7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6F4BC135" w14:textId="77777777" w:rsidR="00162262" w:rsidRPr="009E1398" w:rsidRDefault="00762D03" w:rsidP="00710599">
            <w:pPr>
              <w:jc w:val="both"/>
              <w:rPr>
                <w:color w:val="0070C0"/>
                <w:sz w:val="20"/>
                <w:szCs w:val="20"/>
              </w:rPr>
            </w:pPr>
            <w:r w:rsidRPr="00762D03">
              <w:rPr>
                <w:sz w:val="20"/>
                <w:szCs w:val="20"/>
              </w:rPr>
              <w:t xml:space="preserve">Фадин Александр Михайлович, начальник </w:t>
            </w:r>
            <w:proofErr w:type="gramStart"/>
            <w:r w:rsidRPr="00762D03">
              <w:rPr>
                <w:sz w:val="20"/>
                <w:szCs w:val="20"/>
              </w:rPr>
              <w:t>отдела реализации программ Управления агропромышленного комплекса Департамента промышленности автономного округа</w:t>
            </w:r>
            <w:proofErr w:type="gramEnd"/>
            <w:r w:rsidRPr="00762D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484012B7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5D1AD5DD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A715FC" w:rsidRPr="00B16260" w14:paraId="4B8432E1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22A5AA6E" w14:textId="29A0C9E4" w:rsidR="00A715FC" w:rsidRPr="009E1398" w:rsidRDefault="00A715FC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48880F08" w14:textId="4F8B3BCB" w:rsidR="00A715FC" w:rsidRPr="00762D03" w:rsidRDefault="00A715FC" w:rsidP="00A715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Елена Евгеньевна, з</w:t>
            </w:r>
            <w:r w:rsidRPr="00A715FC">
              <w:rPr>
                <w:sz w:val="20"/>
                <w:szCs w:val="20"/>
              </w:rPr>
              <w:t>аместитель начальника управления – начальник отдела</w:t>
            </w:r>
            <w:r>
              <w:rPr>
                <w:sz w:val="20"/>
                <w:szCs w:val="20"/>
              </w:rPr>
              <w:t xml:space="preserve"> </w:t>
            </w:r>
            <w:r w:rsidRPr="00A715FC">
              <w:rPr>
                <w:sz w:val="20"/>
                <w:szCs w:val="20"/>
              </w:rPr>
              <w:t>правового регулирования</w:t>
            </w:r>
            <w:r>
              <w:rPr>
                <w:sz w:val="20"/>
                <w:szCs w:val="20"/>
              </w:rPr>
              <w:t xml:space="preserve"> </w:t>
            </w:r>
            <w:r w:rsidRPr="00A715FC">
              <w:rPr>
                <w:sz w:val="20"/>
                <w:szCs w:val="20"/>
              </w:rPr>
              <w:t>Управлени</w:t>
            </w:r>
            <w:r>
              <w:rPr>
                <w:sz w:val="20"/>
                <w:szCs w:val="20"/>
              </w:rPr>
              <w:t>я</w:t>
            </w:r>
            <w:r w:rsidRPr="00A715FC">
              <w:rPr>
                <w:sz w:val="20"/>
                <w:szCs w:val="20"/>
              </w:rPr>
              <w:t xml:space="preserve"> бюджетирования и правового регулирования</w:t>
            </w:r>
            <w:r>
              <w:rPr>
                <w:sz w:val="20"/>
                <w:szCs w:val="20"/>
              </w:rPr>
              <w:t xml:space="preserve"> </w:t>
            </w:r>
            <w:r w:rsidRPr="00A715FC">
              <w:rPr>
                <w:sz w:val="20"/>
                <w:szCs w:val="20"/>
              </w:rPr>
              <w:t>Департамента промышленности автономного округа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26B59447" w14:textId="2B81C991" w:rsidR="00A715FC" w:rsidRPr="00B16260" w:rsidRDefault="00A715FC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F0630A0" w14:textId="77777777" w:rsidR="00A715FC" w:rsidRPr="00B16260" w:rsidRDefault="00A715FC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334D8BAF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2337432B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A188C36" w14:textId="77777777" w:rsidR="00162262" w:rsidRPr="009E1398" w:rsidRDefault="006C1BC8" w:rsidP="00710599">
            <w:pPr>
              <w:jc w:val="both"/>
              <w:rPr>
                <w:color w:val="0070C0"/>
                <w:sz w:val="20"/>
                <w:szCs w:val="20"/>
              </w:rPr>
            </w:pPr>
            <w:r w:rsidRPr="000D3135">
              <w:rPr>
                <w:sz w:val="20"/>
                <w:szCs w:val="20"/>
              </w:rPr>
              <w:t xml:space="preserve">Лавров Евгений Александрович, начальник </w:t>
            </w:r>
            <w:proofErr w:type="gramStart"/>
            <w:r w:rsidRPr="000D3135">
              <w:rPr>
                <w:sz w:val="20"/>
                <w:szCs w:val="20"/>
              </w:rPr>
              <w:t>Управления традиционного хозяйствования коренных малочисленных народов Севера Департамента</w:t>
            </w:r>
            <w:proofErr w:type="gramEnd"/>
            <w:r w:rsidRPr="000D3135">
              <w:rPr>
                <w:sz w:val="20"/>
                <w:szCs w:val="20"/>
              </w:rPr>
              <w:t xml:space="preserve"> недропользования и природных ресурсов </w:t>
            </w:r>
            <w:r w:rsidR="000D3135" w:rsidRPr="000D3135">
              <w:rPr>
                <w:sz w:val="20"/>
                <w:szCs w:val="20"/>
              </w:rPr>
              <w:t xml:space="preserve">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3AC7A0F3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7766000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1DBF225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0F48E71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0109650A" w14:textId="77777777" w:rsidR="00162262" w:rsidRPr="009E1398" w:rsidRDefault="00E5709D" w:rsidP="00710599">
            <w:pPr>
              <w:jc w:val="both"/>
              <w:rPr>
                <w:color w:val="0070C0"/>
                <w:sz w:val="20"/>
                <w:szCs w:val="20"/>
              </w:rPr>
            </w:pPr>
            <w:r w:rsidRPr="00E172AC">
              <w:rPr>
                <w:sz w:val="20"/>
                <w:szCs w:val="20"/>
              </w:rPr>
              <w:t xml:space="preserve">Мартынова Ирина Павловна, </w:t>
            </w:r>
            <w:r w:rsidR="00E172AC" w:rsidRPr="00E172AC">
              <w:rPr>
                <w:sz w:val="20"/>
                <w:szCs w:val="20"/>
              </w:rPr>
              <w:t xml:space="preserve">начальник </w:t>
            </w:r>
            <w:r w:rsidRPr="00E172AC">
              <w:rPr>
                <w:sz w:val="20"/>
                <w:szCs w:val="20"/>
              </w:rPr>
              <w:t>Административно</w:t>
            </w:r>
            <w:r w:rsidR="00E172AC" w:rsidRPr="00E172AC">
              <w:rPr>
                <w:sz w:val="20"/>
                <w:szCs w:val="20"/>
              </w:rPr>
              <w:t>го</w:t>
            </w:r>
            <w:r w:rsidRPr="00E172AC">
              <w:rPr>
                <w:sz w:val="20"/>
                <w:szCs w:val="20"/>
              </w:rPr>
              <w:t xml:space="preserve"> управлени</w:t>
            </w:r>
            <w:r w:rsidR="00E172AC" w:rsidRPr="00E172AC">
              <w:rPr>
                <w:sz w:val="20"/>
                <w:szCs w:val="20"/>
              </w:rPr>
              <w:t xml:space="preserve">я Службы по контролю и надзору в сфере охраны окружающей среды, объектов животного мира и лесных отношений 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6075D7E5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10%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23E84CED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92369ED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0DE54B50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3086F5AF" w14:textId="77777777" w:rsidR="00162262" w:rsidRPr="009E1398" w:rsidRDefault="002C0E60" w:rsidP="002F104D">
            <w:pPr>
              <w:jc w:val="both"/>
              <w:rPr>
                <w:color w:val="0070C0"/>
                <w:sz w:val="20"/>
                <w:szCs w:val="20"/>
              </w:rPr>
            </w:pPr>
            <w:r w:rsidRPr="009E1398">
              <w:rPr>
                <w:sz w:val="20"/>
                <w:szCs w:val="20"/>
              </w:rPr>
              <w:t>Конух Софья Евгеньевна, заместитель директора, начальник управления государственной политики в области физической культуры и спорта Департамента физической культуры и спорта автономного округа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448C0833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4B236D42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17C25582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EA3609E" w14:textId="77777777" w:rsidR="00162262" w:rsidRPr="009E1398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6CBE7E17" w14:textId="77777777" w:rsidR="00162262" w:rsidRPr="00AE48D2" w:rsidRDefault="002C0E60" w:rsidP="00710599">
            <w:pPr>
              <w:jc w:val="both"/>
              <w:rPr>
                <w:sz w:val="20"/>
                <w:szCs w:val="20"/>
              </w:rPr>
            </w:pPr>
            <w:r w:rsidRPr="009D44AC">
              <w:rPr>
                <w:sz w:val="20"/>
                <w:szCs w:val="20"/>
              </w:rPr>
              <w:t xml:space="preserve">Лалыка Александр Олегович, консультант отдела развития связи и телерадиовещания </w:t>
            </w:r>
            <w:proofErr w:type="gramStart"/>
            <w:r w:rsidRPr="009D44AC">
              <w:rPr>
                <w:sz w:val="20"/>
                <w:szCs w:val="20"/>
              </w:rPr>
              <w:t>Управления развития цифровой инфраструктуры Департамента информационных технологий</w:t>
            </w:r>
            <w:proofErr w:type="gramEnd"/>
            <w:r w:rsidRPr="009D44AC">
              <w:rPr>
                <w:sz w:val="20"/>
                <w:szCs w:val="20"/>
              </w:rPr>
              <w:t xml:space="preserve"> и цифрового развития </w:t>
            </w:r>
            <w:r w:rsidR="009D44AC" w:rsidRPr="009D44AC">
              <w:rPr>
                <w:sz w:val="20"/>
                <w:szCs w:val="20"/>
              </w:rPr>
              <w:t xml:space="preserve">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62F81963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62F2CD7E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41DCB248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155723F0" w14:textId="77777777" w:rsidR="00162262" w:rsidRPr="00C3106D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C3106D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4B0A5B25" w14:textId="77777777" w:rsidR="00162262" w:rsidRPr="00C3106D" w:rsidRDefault="002C0E60" w:rsidP="00710599">
            <w:pPr>
              <w:jc w:val="both"/>
              <w:rPr>
                <w:sz w:val="20"/>
                <w:szCs w:val="20"/>
              </w:rPr>
            </w:pPr>
            <w:r w:rsidRPr="00C3106D">
              <w:rPr>
                <w:sz w:val="20"/>
                <w:szCs w:val="20"/>
              </w:rPr>
              <w:t xml:space="preserve">Сапожникова Екатерина Сергеевна, консультант </w:t>
            </w:r>
            <w:proofErr w:type="gramStart"/>
            <w:r w:rsidRPr="00C3106D">
              <w:rPr>
                <w:sz w:val="20"/>
                <w:szCs w:val="20"/>
              </w:rPr>
              <w:t xml:space="preserve">отдела развития коренных малочисленных народов Севера Управления национальной </w:t>
            </w:r>
            <w:r w:rsidRPr="00C3106D">
              <w:rPr>
                <w:sz w:val="20"/>
                <w:szCs w:val="20"/>
              </w:rPr>
              <w:lastRenderedPageBreak/>
              <w:t>политики Департамента внутренней политики автономного округа</w:t>
            </w:r>
            <w:proofErr w:type="gramEnd"/>
            <w:r w:rsidRPr="00C310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675773AE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lastRenderedPageBreak/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20FDC0DD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48187EE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AB03F62" w14:textId="77777777" w:rsidR="00162262" w:rsidRPr="00C3106D" w:rsidRDefault="00162262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C3106D">
              <w:rPr>
                <w:bCs/>
                <w:iCs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667C7A86" w14:textId="77777777" w:rsidR="00162262" w:rsidRPr="00C3106D" w:rsidRDefault="002C0E60" w:rsidP="00710599">
            <w:pPr>
              <w:jc w:val="both"/>
              <w:rPr>
                <w:sz w:val="20"/>
                <w:szCs w:val="20"/>
              </w:rPr>
            </w:pPr>
            <w:r w:rsidRPr="00C3106D">
              <w:rPr>
                <w:sz w:val="20"/>
                <w:szCs w:val="20"/>
              </w:rPr>
              <w:t xml:space="preserve">Кошелева Юлия Сергеевна, консультант </w:t>
            </w:r>
            <w:proofErr w:type="gramStart"/>
            <w:r w:rsidRPr="00C3106D">
              <w:rPr>
                <w:sz w:val="20"/>
                <w:szCs w:val="20"/>
              </w:rPr>
              <w:t>отдела развития коренных малочисленных народов Севера Управления национальной политики Департамента внутренней политики автономного округа</w:t>
            </w:r>
            <w:proofErr w:type="gramEnd"/>
            <w:r w:rsidRPr="00C310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50756469" w14:textId="77777777" w:rsidR="00162262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4299E20B" w14:textId="77777777" w:rsidR="00162262" w:rsidRPr="00B16260" w:rsidRDefault="00162262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244C117C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18487753" w14:textId="77777777" w:rsidR="0039416A" w:rsidRPr="00C3106D" w:rsidRDefault="0039416A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39416A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2F167808" w14:textId="77777777" w:rsidR="0039416A" w:rsidRPr="00C3106D" w:rsidRDefault="006C6454" w:rsidP="007105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Золотарева </w:t>
            </w:r>
            <w:r w:rsidRPr="006C6454">
              <w:rPr>
                <w:sz w:val="20"/>
                <w:szCs w:val="20"/>
              </w:rPr>
              <w:t>Оксана Геннадьевна</w:t>
            </w:r>
            <w:r>
              <w:rPr>
                <w:sz w:val="20"/>
                <w:szCs w:val="20"/>
              </w:rPr>
              <w:t>, к</w:t>
            </w:r>
            <w:r w:rsidRPr="006C6454">
              <w:rPr>
                <w:sz w:val="20"/>
                <w:szCs w:val="20"/>
              </w:rPr>
              <w:t>онсультант</w:t>
            </w:r>
            <w:r>
              <w:rPr>
                <w:sz w:val="20"/>
                <w:szCs w:val="20"/>
              </w:rPr>
              <w:t xml:space="preserve"> </w:t>
            </w:r>
            <w:r w:rsidR="00135802" w:rsidRPr="00135802">
              <w:rPr>
                <w:sz w:val="20"/>
                <w:szCs w:val="20"/>
              </w:rPr>
              <w:t>противоэпизоотических мероприятий, мониторинга инфекционных болезней животных</w:t>
            </w:r>
            <w:r w:rsidR="00135802">
              <w:rPr>
                <w:sz w:val="20"/>
                <w:szCs w:val="20"/>
              </w:rPr>
              <w:t xml:space="preserve"> </w:t>
            </w:r>
            <w:r w:rsidR="00135802" w:rsidRPr="00135802">
              <w:rPr>
                <w:sz w:val="20"/>
                <w:szCs w:val="20"/>
              </w:rPr>
              <w:t xml:space="preserve">Ветеринарная служба </w:t>
            </w:r>
            <w:r w:rsidR="00CB0C27" w:rsidRPr="00CB0C27">
              <w:rPr>
                <w:sz w:val="20"/>
                <w:szCs w:val="20"/>
              </w:rPr>
              <w:t xml:space="preserve">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0C078C52" w14:textId="77777777" w:rsidR="0039416A" w:rsidRPr="00B16260" w:rsidRDefault="00B16260" w:rsidP="00E9125A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10%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89EEF39" w14:textId="77777777" w:rsidR="0039416A" w:rsidRPr="00B16260" w:rsidRDefault="0039416A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12F16D25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1547893B" w14:textId="77777777" w:rsidR="0039416A" w:rsidRPr="00C3106D" w:rsidRDefault="0039416A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39416A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74686556" w14:textId="77777777" w:rsidR="0039416A" w:rsidRPr="00C3106D" w:rsidRDefault="00135802" w:rsidP="00710599">
            <w:pPr>
              <w:jc w:val="both"/>
              <w:rPr>
                <w:sz w:val="20"/>
                <w:szCs w:val="20"/>
              </w:rPr>
            </w:pPr>
            <w:r w:rsidRPr="00135802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изамова </w:t>
            </w:r>
            <w:r w:rsidRPr="00135802">
              <w:rPr>
                <w:sz w:val="20"/>
                <w:szCs w:val="20"/>
              </w:rPr>
              <w:t>Людмила Борисовна</w:t>
            </w:r>
            <w:r>
              <w:rPr>
                <w:sz w:val="20"/>
                <w:szCs w:val="20"/>
              </w:rPr>
              <w:t xml:space="preserve">, </w:t>
            </w:r>
            <w:r w:rsidR="002E66FE">
              <w:rPr>
                <w:sz w:val="20"/>
                <w:szCs w:val="20"/>
              </w:rPr>
              <w:t>з</w:t>
            </w:r>
            <w:r w:rsidR="002E66FE" w:rsidRPr="002E66FE">
              <w:rPr>
                <w:sz w:val="20"/>
                <w:szCs w:val="20"/>
              </w:rPr>
              <w:t xml:space="preserve">аместитель </w:t>
            </w:r>
            <w:r w:rsidR="00CB0C27">
              <w:rPr>
                <w:sz w:val="20"/>
                <w:szCs w:val="20"/>
              </w:rPr>
              <w:br/>
            </w:r>
            <w:r w:rsidR="002E66FE" w:rsidRPr="002E66FE">
              <w:rPr>
                <w:sz w:val="20"/>
                <w:szCs w:val="20"/>
              </w:rPr>
              <w:t>директора – начальник управления социальной поддержки и помощи</w:t>
            </w:r>
            <w:r w:rsidR="002E66FE">
              <w:rPr>
                <w:sz w:val="20"/>
                <w:szCs w:val="20"/>
              </w:rPr>
              <w:t xml:space="preserve"> </w:t>
            </w:r>
            <w:r w:rsidR="002E66FE" w:rsidRPr="002E66FE">
              <w:rPr>
                <w:sz w:val="20"/>
                <w:szCs w:val="20"/>
              </w:rPr>
              <w:t>Управлени</w:t>
            </w:r>
            <w:r w:rsidR="002E66FE">
              <w:rPr>
                <w:sz w:val="20"/>
                <w:szCs w:val="20"/>
              </w:rPr>
              <w:t>я</w:t>
            </w:r>
            <w:r w:rsidR="002E66FE" w:rsidRPr="002E66FE">
              <w:rPr>
                <w:sz w:val="20"/>
                <w:szCs w:val="20"/>
              </w:rPr>
              <w:t xml:space="preserve"> социальной поддержки и помощи</w:t>
            </w:r>
            <w:r w:rsidR="002E66FE">
              <w:rPr>
                <w:sz w:val="20"/>
                <w:szCs w:val="20"/>
              </w:rPr>
              <w:t xml:space="preserve"> Департамента социального развития </w:t>
            </w:r>
            <w:r w:rsidR="00CB0C27" w:rsidRPr="00CB0C27">
              <w:rPr>
                <w:sz w:val="20"/>
                <w:szCs w:val="20"/>
              </w:rPr>
              <w:t xml:space="preserve">автономного округа 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64048A54" w14:textId="77777777" w:rsidR="0039416A" w:rsidRPr="00B16260" w:rsidRDefault="00B16260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10%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D3B9C8C" w14:textId="77777777" w:rsidR="0039416A" w:rsidRPr="00B16260" w:rsidRDefault="0039416A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5DDB5849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52F4E674" w14:textId="77777777" w:rsidR="0039416A" w:rsidRPr="00C3106D" w:rsidRDefault="0039416A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39416A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839CAF5" w14:textId="77777777" w:rsidR="0039416A" w:rsidRPr="00C3106D" w:rsidRDefault="00CB0C27" w:rsidP="00CB0C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Маненков </w:t>
            </w:r>
            <w:r w:rsidRPr="00CB0C27">
              <w:rPr>
                <w:sz w:val="20"/>
                <w:szCs w:val="20"/>
              </w:rPr>
              <w:t>Сергей Петрович</w:t>
            </w:r>
            <w:r>
              <w:rPr>
                <w:sz w:val="20"/>
                <w:szCs w:val="20"/>
              </w:rPr>
              <w:t>, глава Белоярского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7C2BD22C" w14:textId="77777777" w:rsidR="0039416A" w:rsidRPr="00B16260" w:rsidRDefault="00B16260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382AD287" w14:textId="77777777" w:rsidR="0039416A" w:rsidRPr="00B16260" w:rsidRDefault="0039416A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5795C477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2D6E127" w14:textId="77777777" w:rsidR="007F7C49" w:rsidRPr="0039416A" w:rsidRDefault="004C54FB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C54FB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48887FF1" w14:textId="77777777" w:rsidR="007F7C49" w:rsidRPr="00C3106D" w:rsidRDefault="00CB0C27" w:rsidP="00CB0C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Фомин Владимир Иванович, глава </w:t>
            </w:r>
            <w:r w:rsidRPr="00CB0C27">
              <w:rPr>
                <w:sz w:val="20"/>
                <w:szCs w:val="20"/>
              </w:rPr>
              <w:t>Березовского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37A1142C" w14:textId="77777777" w:rsidR="007F7C49" w:rsidRPr="00B16260" w:rsidRDefault="00B16260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398FAABC" w14:textId="77777777" w:rsidR="007F7C49" w:rsidRPr="00B16260" w:rsidRDefault="007F7C49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B16260" w14:paraId="013722FF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279EDEBA" w14:textId="77777777" w:rsidR="007F7C49" w:rsidRPr="0039416A" w:rsidRDefault="004C54FB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C54FB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4D342B7" w14:textId="77777777" w:rsidR="007F7C49" w:rsidRPr="00C3106D" w:rsidRDefault="00CB0C27" w:rsidP="00CB0C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Дубовик Анатолий Владимирович, глава </w:t>
            </w:r>
            <w:r w:rsidRPr="00CB0C27">
              <w:rPr>
                <w:sz w:val="20"/>
                <w:szCs w:val="20"/>
              </w:rPr>
              <w:t>Кондинского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07B3225A" w14:textId="651641A0" w:rsidR="007F7C49" w:rsidRPr="00B16260" w:rsidRDefault="007337BB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7E398F30" w14:textId="77777777" w:rsidR="007F7C49" w:rsidRPr="00B16260" w:rsidRDefault="007F7C49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7F7C49" w:rsidRPr="00AE48D2" w14:paraId="3DB5B19B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3B463C2C" w14:textId="77777777" w:rsidR="007F7C49" w:rsidRPr="0039416A" w:rsidRDefault="004C54FB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C54FB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07F2BEC" w14:textId="77777777" w:rsidR="007F7C49" w:rsidRPr="00C3106D" w:rsidRDefault="00CB0C27" w:rsidP="00CB0C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Лапковская Галина Васильевна, </w:t>
            </w:r>
            <w:r w:rsidRPr="00CB0C27">
              <w:rPr>
                <w:sz w:val="20"/>
                <w:szCs w:val="20"/>
              </w:rPr>
              <w:t>глава Нефтеюганского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79C4A3B2" w14:textId="77777777" w:rsidR="007F7C49" w:rsidRPr="00B16260" w:rsidRDefault="00B16260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07C8CEE4" w14:textId="77777777" w:rsidR="007F7C49" w:rsidRPr="009E1398" w:rsidRDefault="007F7C49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7F7C49" w:rsidRPr="00AE48D2" w14:paraId="09E90A59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7E6B6AA9" w14:textId="77777777" w:rsidR="007F7C49" w:rsidRPr="0039416A" w:rsidRDefault="004C54FB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C54FB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79E7D00D" w14:textId="77777777" w:rsidR="007F7C49" w:rsidRPr="00C3106D" w:rsidRDefault="00B16260" w:rsidP="00B16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Саломатин Борис Александрович, глава </w:t>
            </w:r>
            <w:proofErr w:type="spellStart"/>
            <w:r w:rsidRPr="00B16260">
              <w:rPr>
                <w:sz w:val="20"/>
                <w:szCs w:val="20"/>
              </w:rPr>
              <w:t>Нижневартовского</w:t>
            </w:r>
            <w:proofErr w:type="spellEnd"/>
            <w:r w:rsidRPr="00B16260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4D2569E6" w14:textId="77777777" w:rsidR="007F7C49" w:rsidRPr="00B16260" w:rsidRDefault="00B16260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2F5C7B0A" w14:textId="77777777" w:rsidR="007F7C49" w:rsidRPr="009E1398" w:rsidRDefault="007F7C49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7F7C49" w:rsidRPr="00AE48D2" w14:paraId="398C31B0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4C3EB865" w14:textId="77777777" w:rsidR="007F7C49" w:rsidRPr="0039416A" w:rsidRDefault="004C54FB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C54FB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D34E026" w14:textId="77777777" w:rsidR="007F7C49" w:rsidRPr="00C3106D" w:rsidRDefault="0095328B" w:rsidP="009532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Куташова Анна Петровна, </w:t>
            </w:r>
            <w:r w:rsidRPr="0095328B">
              <w:rPr>
                <w:sz w:val="20"/>
                <w:szCs w:val="20"/>
              </w:rPr>
              <w:t>глава Октябрьского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1087C309" w14:textId="77777777" w:rsidR="007F7C49" w:rsidRPr="0095328B" w:rsidRDefault="0095328B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95328B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4351F0B5" w14:textId="77777777" w:rsidR="007F7C49" w:rsidRPr="009E1398" w:rsidRDefault="007F7C49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7F7C49" w:rsidRPr="00AE48D2" w14:paraId="7B1E509E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525AEFEC" w14:textId="77777777" w:rsidR="007F7C49" w:rsidRPr="0039416A" w:rsidRDefault="004C54FB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C54FB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05B3196A" w14:textId="77777777" w:rsidR="007F7C49" w:rsidRPr="00C3106D" w:rsidRDefault="0095328B" w:rsidP="009532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Набатов Игорь Александрович, </w:t>
            </w:r>
            <w:r w:rsidRPr="0095328B">
              <w:rPr>
                <w:sz w:val="20"/>
                <w:szCs w:val="20"/>
              </w:rPr>
              <w:t>глава Советского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42E2A178" w14:textId="77777777" w:rsidR="007F7C49" w:rsidRPr="0095328B" w:rsidRDefault="0095328B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95328B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0B5947A6" w14:textId="77777777" w:rsidR="007F7C49" w:rsidRPr="009E1398" w:rsidRDefault="007F7C49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AE48D2" w14:paraId="69D17F0B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5507A8C5" w14:textId="77777777" w:rsidR="00B16260" w:rsidRPr="004C54FB" w:rsidRDefault="00B16260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21E272A6" w14:textId="77777777" w:rsidR="00B16260" w:rsidRPr="00C3106D" w:rsidRDefault="0095328B" w:rsidP="009532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Трубецкой Андрей Александрович, </w:t>
            </w:r>
            <w:r w:rsidRPr="0095328B">
              <w:rPr>
                <w:sz w:val="20"/>
                <w:szCs w:val="20"/>
              </w:rPr>
              <w:t>глава Сургутского 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0754FF0F" w14:textId="77777777" w:rsidR="00B16260" w:rsidRPr="0095328B" w:rsidRDefault="0095328B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95328B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62C99121" w14:textId="77777777" w:rsidR="00B16260" w:rsidRPr="009E1398" w:rsidRDefault="00B16260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B16260" w:rsidRPr="00AE48D2" w14:paraId="16443282" w14:textId="77777777" w:rsidTr="009D7124">
        <w:trPr>
          <w:trHeight w:val="377"/>
        </w:trPr>
        <w:tc>
          <w:tcPr>
            <w:tcW w:w="1091" w:type="pct"/>
            <w:tcBorders>
              <w:bottom w:val="single" w:sz="4" w:space="0" w:color="auto"/>
            </w:tcBorders>
            <w:shd w:val="clear" w:color="auto" w:fill="FFFFFF"/>
          </w:tcPr>
          <w:p w14:paraId="2503C3F5" w14:textId="77777777" w:rsidR="00B16260" w:rsidRPr="004C54FB" w:rsidRDefault="00B16260" w:rsidP="00886259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B16260">
              <w:rPr>
                <w:bCs/>
                <w:iCs/>
                <w:sz w:val="20"/>
                <w:szCs w:val="20"/>
              </w:rPr>
              <w:t>Исполнитель</w:t>
            </w:r>
          </w:p>
        </w:tc>
        <w:tc>
          <w:tcPr>
            <w:tcW w:w="2184" w:type="pct"/>
            <w:tcBorders>
              <w:bottom w:val="single" w:sz="4" w:space="0" w:color="auto"/>
            </w:tcBorders>
            <w:shd w:val="clear" w:color="auto" w:fill="FFFFFF"/>
          </w:tcPr>
          <w:p w14:paraId="1C814441" w14:textId="77777777" w:rsidR="00B16260" w:rsidRPr="00C3106D" w:rsidRDefault="0095328B" w:rsidP="009532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Минулин Кирилл </w:t>
            </w:r>
            <w:proofErr w:type="spellStart"/>
            <w:r>
              <w:rPr>
                <w:sz w:val="20"/>
                <w:szCs w:val="20"/>
              </w:rPr>
              <w:t>Равильевич</w:t>
            </w:r>
            <w:proofErr w:type="spellEnd"/>
            <w:r>
              <w:rPr>
                <w:sz w:val="20"/>
                <w:szCs w:val="20"/>
              </w:rPr>
              <w:t xml:space="preserve">, глава Ханты-Мансийского </w:t>
            </w:r>
            <w:r w:rsidRPr="0095328B">
              <w:rPr>
                <w:sz w:val="20"/>
                <w:szCs w:val="20"/>
              </w:rPr>
              <w:t>района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FFFFFF"/>
          </w:tcPr>
          <w:p w14:paraId="26243893" w14:textId="77777777" w:rsidR="00B16260" w:rsidRPr="0095328B" w:rsidRDefault="0095328B" w:rsidP="003309AF">
            <w:pPr>
              <w:widowControl w:val="0"/>
              <w:jc w:val="center"/>
              <w:rPr>
                <w:bCs/>
                <w:iCs/>
                <w:sz w:val="20"/>
                <w:szCs w:val="20"/>
              </w:rPr>
            </w:pPr>
            <w:r w:rsidRPr="0095328B">
              <w:rPr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569B1367" w14:textId="77777777" w:rsidR="00B16260" w:rsidRPr="009E1398" w:rsidRDefault="00B16260" w:rsidP="00AD3BC0">
            <w:pPr>
              <w:tabs>
                <w:tab w:val="left" w:pos="175"/>
              </w:tabs>
              <w:suppressAutoHyphens/>
              <w:rPr>
                <w:sz w:val="20"/>
                <w:szCs w:val="20"/>
                <w:lang w:val="x-none" w:eastAsia="x-none"/>
              </w:rPr>
            </w:pPr>
          </w:p>
        </w:tc>
      </w:tr>
      <w:tr w:rsidR="00162262" w:rsidRPr="009E1398" w14:paraId="5D837FA6" w14:textId="77777777" w:rsidTr="001949D3">
        <w:trPr>
          <w:trHeight w:val="377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5261C5" w14:textId="77777777" w:rsidR="00162262" w:rsidRPr="009E1398" w:rsidRDefault="00162262" w:rsidP="00AD3BC0">
            <w:pPr>
              <w:widowControl w:val="0"/>
              <w:rPr>
                <w:b/>
                <w:sz w:val="20"/>
                <w:szCs w:val="20"/>
              </w:rPr>
            </w:pPr>
          </w:p>
          <w:p w14:paraId="607D936A" w14:textId="77777777" w:rsidR="00162262" w:rsidRPr="009E1398" w:rsidRDefault="00162262" w:rsidP="00EB608E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9E1398">
              <w:rPr>
                <w:b/>
                <w:sz w:val="20"/>
                <w:szCs w:val="20"/>
              </w:rPr>
              <w:t>Заинтересованные стороны проекта</w:t>
            </w:r>
          </w:p>
          <w:p w14:paraId="4C8D22F9" w14:textId="77777777" w:rsidR="00162262" w:rsidRPr="009E1398" w:rsidRDefault="00162262" w:rsidP="00AD3BC0">
            <w:pPr>
              <w:widowControl w:val="0"/>
              <w:ind w:left="360"/>
              <w:rPr>
                <w:b/>
                <w:sz w:val="20"/>
                <w:szCs w:val="20"/>
              </w:rPr>
            </w:pPr>
          </w:p>
        </w:tc>
      </w:tr>
      <w:tr w:rsidR="00162262" w:rsidRPr="009E1398" w14:paraId="1779BBDF" w14:textId="77777777" w:rsidTr="00464E1A">
        <w:trPr>
          <w:trHeight w:val="377"/>
        </w:trPr>
        <w:tc>
          <w:tcPr>
            <w:tcW w:w="1091" w:type="pct"/>
            <w:tcBorders>
              <w:top w:val="single" w:sz="4" w:space="0" w:color="auto"/>
            </w:tcBorders>
            <w:shd w:val="clear" w:color="auto" w:fill="FFFFFF"/>
          </w:tcPr>
          <w:p w14:paraId="18C4F14D" w14:textId="77777777" w:rsidR="00162262" w:rsidRPr="009E1398" w:rsidRDefault="00162262" w:rsidP="00AD3BC0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Орган, уполномоченный</w:t>
            </w:r>
          </w:p>
          <w:p w14:paraId="5669E353" w14:textId="77777777" w:rsidR="00162262" w:rsidRPr="009E1398" w:rsidRDefault="00162262" w:rsidP="00AD3BC0">
            <w:pPr>
              <w:widowControl w:val="0"/>
              <w:rPr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на осуществление общественной оценки проекта</w:t>
            </w:r>
          </w:p>
        </w:tc>
        <w:tc>
          <w:tcPr>
            <w:tcW w:w="3909" w:type="pct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42C484" w14:textId="12875A40" w:rsidR="00162262" w:rsidRPr="009E1398" w:rsidRDefault="000F44AF">
            <w:pPr>
              <w:widowControl w:val="0"/>
              <w:rPr>
                <w:sz w:val="20"/>
                <w:szCs w:val="20"/>
              </w:rPr>
            </w:pPr>
            <w:r w:rsidRPr="000F44AF">
              <w:rPr>
                <w:sz w:val="20"/>
                <w:szCs w:val="20"/>
              </w:rPr>
              <w:t>Общественн</w:t>
            </w:r>
            <w:r w:rsidR="00F3628B">
              <w:rPr>
                <w:sz w:val="20"/>
                <w:szCs w:val="20"/>
              </w:rPr>
              <w:t>ый</w:t>
            </w:r>
            <w:r w:rsidRPr="000F44AF">
              <w:rPr>
                <w:sz w:val="20"/>
                <w:szCs w:val="20"/>
              </w:rPr>
              <w:t xml:space="preserve"> совет при Департаменте внутренней политики автономного округа</w:t>
            </w:r>
            <w:r w:rsidR="00F3628B" w:rsidRPr="000F44AF">
              <w:rPr>
                <w:sz w:val="20"/>
                <w:szCs w:val="20"/>
              </w:rPr>
              <w:t xml:space="preserve"> </w:t>
            </w:r>
            <w:r w:rsidR="00F3628B">
              <w:rPr>
                <w:sz w:val="20"/>
                <w:szCs w:val="20"/>
              </w:rPr>
              <w:t>(</w:t>
            </w:r>
            <w:r w:rsidR="00F3628B" w:rsidRPr="000F44AF">
              <w:rPr>
                <w:sz w:val="20"/>
                <w:szCs w:val="20"/>
              </w:rPr>
              <w:t>Козловский Николай Петрович, председатель</w:t>
            </w:r>
            <w:r w:rsidR="00F3628B">
              <w:rPr>
                <w:sz w:val="20"/>
                <w:szCs w:val="20"/>
              </w:rPr>
              <w:t xml:space="preserve"> совета, тел. </w:t>
            </w:r>
            <w:r w:rsidR="00B90A3C" w:rsidRPr="00B90A3C">
              <w:rPr>
                <w:sz w:val="20"/>
                <w:szCs w:val="20"/>
              </w:rPr>
              <w:t>8-902-81-45-835</w:t>
            </w:r>
            <w:r w:rsidR="00B90A3C">
              <w:rPr>
                <w:sz w:val="20"/>
                <w:szCs w:val="20"/>
              </w:rPr>
              <w:t>,</w:t>
            </w:r>
            <w:r w:rsidR="00F3628B">
              <w:rPr>
                <w:sz w:val="20"/>
                <w:szCs w:val="20"/>
              </w:rPr>
              <w:t xml:space="preserve"> e-</w:t>
            </w:r>
            <w:proofErr w:type="spellStart"/>
            <w:r w:rsidR="00F3628B">
              <w:rPr>
                <w:sz w:val="20"/>
                <w:szCs w:val="20"/>
              </w:rPr>
              <w:t>mail</w:t>
            </w:r>
            <w:proofErr w:type="spellEnd"/>
            <w:r w:rsidR="00B90A3C">
              <w:rPr>
                <w:sz w:val="20"/>
                <w:szCs w:val="20"/>
              </w:rPr>
              <w:t xml:space="preserve">: </w:t>
            </w:r>
            <w:r w:rsidR="00B90A3C" w:rsidRPr="00B90A3C">
              <w:rPr>
                <w:sz w:val="20"/>
                <w:szCs w:val="20"/>
              </w:rPr>
              <w:t>kozlovskiy86@mail.ru</w:t>
            </w:r>
            <w:r w:rsidR="00F3628B">
              <w:rPr>
                <w:sz w:val="20"/>
                <w:szCs w:val="20"/>
              </w:rPr>
              <w:t>)</w:t>
            </w:r>
          </w:p>
        </w:tc>
      </w:tr>
      <w:tr w:rsidR="00162262" w:rsidRPr="009E1398" w14:paraId="3FC19A68" w14:textId="77777777" w:rsidTr="00464E1A">
        <w:trPr>
          <w:trHeight w:val="377"/>
        </w:trPr>
        <w:tc>
          <w:tcPr>
            <w:tcW w:w="1091" w:type="pct"/>
            <w:shd w:val="clear" w:color="auto" w:fill="FFFFFF"/>
          </w:tcPr>
          <w:p w14:paraId="34290B2A" w14:textId="77777777" w:rsidR="00162262" w:rsidRPr="009E1398" w:rsidRDefault="00162262" w:rsidP="00AD3BC0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Экспертная группа</w:t>
            </w:r>
          </w:p>
        </w:tc>
        <w:tc>
          <w:tcPr>
            <w:tcW w:w="3909" w:type="pct"/>
            <w:gridSpan w:val="3"/>
            <w:shd w:val="clear" w:color="auto" w:fill="FFFFFF"/>
            <w:vAlign w:val="center"/>
          </w:tcPr>
          <w:p w14:paraId="259E2A18" w14:textId="77777777" w:rsidR="00162262" w:rsidRPr="009C3A26" w:rsidRDefault="00162262" w:rsidP="00EE1D7B">
            <w:pPr>
              <w:widowControl w:val="0"/>
              <w:rPr>
                <w:sz w:val="20"/>
                <w:szCs w:val="20"/>
              </w:rPr>
            </w:pPr>
            <w:r w:rsidRPr="009C3A26">
              <w:rPr>
                <w:sz w:val="20"/>
                <w:szCs w:val="20"/>
              </w:rPr>
              <w:t>-</w:t>
            </w:r>
          </w:p>
        </w:tc>
      </w:tr>
      <w:tr w:rsidR="00162262" w:rsidRPr="009E1398" w14:paraId="70D923A0" w14:textId="77777777" w:rsidTr="00464E1A">
        <w:trPr>
          <w:trHeight w:val="377"/>
        </w:trPr>
        <w:tc>
          <w:tcPr>
            <w:tcW w:w="1091" w:type="pct"/>
            <w:shd w:val="clear" w:color="auto" w:fill="FFFFFF"/>
          </w:tcPr>
          <w:p w14:paraId="014D70C3" w14:textId="77777777" w:rsidR="00162262" w:rsidRPr="009E1398" w:rsidRDefault="00162262" w:rsidP="00F86C1F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E1398">
              <w:rPr>
                <w:bCs/>
                <w:iCs/>
                <w:sz w:val="20"/>
                <w:szCs w:val="20"/>
              </w:rPr>
              <w:t>Другие заинтересованные стороны</w:t>
            </w:r>
          </w:p>
        </w:tc>
        <w:tc>
          <w:tcPr>
            <w:tcW w:w="3909" w:type="pct"/>
            <w:gridSpan w:val="3"/>
            <w:shd w:val="clear" w:color="auto" w:fill="FFFFFF"/>
            <w:vAlign w:val="center"/>
          </w:tcPr>
          <w:p w14:paraId="12EB8850" w14:textId="77777777" w:rsidR="00162262" w:rsidRPr="009C3A26" w:rsidRDefault="00162262" w:rsidP="00D318BE">
            <w:pPr>
              <w:widowControl w:val="0"/>
              <w:rPr>
                <w:sz w:val="20"/>
                <w:szCs w:val="20"/>
              </w:rPr>
            </w:pPr>
            <w:r w:rsidRPr="009C3A26">
              <w:rPr>
                <w:sz w:val="20"/>
                <w:szCs w:val="20"/>
              </w:rPr>
              <w:t xml:space="preserve">- </w:t>
            </w:r>
          </w:p>
        </w:tc>
      </w:tr>
    </w:tbl>
    <w:p w14:paraId="5538B02A" w14:textId="77777777" w:rsidR="00AD3BC0" w:rsidRPr="009E1398" w:rsidRDefault="00AD3BC0" w:rsidP="00AD3BC0">
      <w:pPr>
        <w:jc w:val="right"/>
        <w:rPr>
          <w:sz w:val="20"/>
          <w:szCs w:val="20"/>
        </w:rPr>
        <w:sectPr w:rsidR="00AD3BC0" w:rsidRPr="009E1398" w:rsidSect="009D7124">
          <w:type w:val="nextColumn"/>
          <w:pgSz w:w="16838" w:h="11906" w:orient="landscape"/>
          <w:pgMar w:top="851" w:right="536" w:bottom="851" w:left="1559" w:header="709" w:footer="709" w:gutter="0"/>
          <w:cols w:space="708"/>
          <w:titlePg/>
          <w:docGrid w:linePitch="360"/>
        </w:sectPr>
      </w:pPr>
    </w:p>
    <w:p w14:paraId="5EACD275" w14:textId="77777777" w:rsidR="00AD3BC0" w:rsidRDefault="00AD3BC0" w:rsidP="00AD3BC0">
      <w:pPr>
        <w:jc w:val="right"/>
        <w:rPr>
          <w:sz w:val="20"/>
          <w:szCs w:val="20"/>
        </w:rPr>
      </w:pPr>
      <w:r w:rsidRPr="009E1398">
        <w:rPr>
          <w:sz w:val="20"/>
          <w:szCs w:val="20"/>
        </w:rPr>
        <w:lastRenderedPageBreak/>
        <w:t>Раздел 4 «Расходы на реализацию проекта» к паспорту проекта</w:t>
      </w:r>
    </w:p>
    <w:p w14:paraId="2712AC0C" w14:textId="77777777" w:rsidR="004D5C2F" w:rsidRPr="009E1398" w:rsidRDefault="004D5C2F" w:rsidP="00AD3BC0">
      <w:pPr>
        <w:jc w:val="right"/>
        <w:rPr>
          <w:sz w:val="20"/>
          <w:szCs w:val="20"/>
        </w:rPr>
      </w:pPr>
    </w:p>
    <w:tbl>
      <w:tblPr>
        <w:tblpPr w:leftFromText="181" w:rightFromText="181" w:vertAnchor="text" w:horzAnchor="margin" w:tblpX="-318" w:tblpY="1"/>
        <w:tblW w:w="53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82"/>
        <w:gridCol w:w="5782"/>
        <w:gridCol w:w="1703"/>
        <w:gridCol w:w="1276"/>
        <w:gridCol w:w="3245"/>
      </w:tblGrid>
      <w:tr w:rsidR="00AD3BC0" w:rsidRPr="009E1398" w14:paraId="4F861882" w14:textId="77777777" w:rsidTr="001159B4">
        <w:trPr>
          <w:trHeight w:val="2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EFE29" w14:textId="77777777" w:rsidR="00AD3BC0" w:rsidRPr="009E1398" w:rsidRDefault="00AD3BC0" w:rsidP="001949D3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Расходы на реализацию проекта</w:t>
            </w:r>
          </w:p>
          <w:p w14:paraId="61492E67" w14:textId="77777777" w:rsidR="001949D3" w:rsidRPr="009E1398" w:rsidRDefault="001949D3" w:rsidP="001949D3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D3BC0" w:rsidRPr="009E1398" w14:paraId="0AE989BF" w14:textId="77777777" w:rsidTr="00522DE1">
        <w:trPr>
          <w:trHeight w:val="86"/>
        </w:trPr>
        <w:tc>
          <w:tcPr>
            <w:tcW w:w="17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70D10" w14:textId="77777777" w:rsidR="00AD3BC0" w:rsidRPr="009E1398" w:rsidRDefault="00AD3BC0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E1398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9E1398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6D16DA" w14:textId="77777777" w:rsidR="00AD3BC0" w:rsidRPr="009E1398" w:rsidRDefault="00AD3BC0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Вид источника финансирования</w:t>
            </w:r>
            <w:r w:rsidRPr="009E1398">
              <w:rPr>
                <w:b/>
                <w:color w:val="000000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25C38" w14:textId="77777777" w:rsidR="00AD3BC0" w:rsidRPr="009E1398" w:rsidRDefault="00AD3BC0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Документ - основание финансирования</w:t>
            </w:r>
            <w:r w:rsidRPr="009E1398">
              <w:rPr>
                <w:b/>
                <w:color w:val="000000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8C4EE" w14:textId="77777777" w:rsidR="00AD3BC0" w:rsidRPr="009E1398" w:rsidRDefault="00AD3BC0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Статус средств (</w:t>
            </w:r>
            <w:proofErr w:type="gramStart"/>
            <w:r w:rsidRPr="009E1398">
              <w:rPr>
                <w:b/>
                <w:color w:val="000000"/>
                <w:sz w:val="20"/>
                <w:szCs w:val="20"/>
              </w:rPr>
              <w:t>утверждены</w:t>
            </w:r>
            <w:proofErr w:type="gramEnd"/>
            <w:r w:rsidRPr="009E1398">
              <w:rPr>
                <w:b/>
                <w:color w:val="000000"/>
                <w:sz w:val="20"/>
                <w:szCs w:val="20"/>
              </w:rPr>
              <w:t>/запланированы к утверждению)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7D093" w14:textId="77777777" w:rsidR="00AD3BC0" w:rsidRPr="009E1398" w:rsidRDefault="00AD3BC0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Потребность в финансировании, млн. руб.</w:t>
            </w:r>
          </w:p>
        </w:tc>
      </w:tr>
      <w:tr w:rsidR="00AC4FD9" w:rsidRPr="009E1398" w14:paraId="2D37FBA8" w14:textId="77777777" w:rsidTr="001549C3">
        <w:trPr>
          <w:trHeight w:val="562"/>
        </w:trPr>
        <w:tc>
          <w:tcPr>
            <w:tcW w:w="176" w:type="pct"/>
            <w:vMerge/>
            <w:shd w:val="clear" w:color="auto" w:fill="auto"/>
            <w:vAlign w:val="center"/>
          </w:tcPr>
          <w:p w14:paraId="3C561F0E" w14:textId="77777777" w:rsidR="00AC4FD9" w:rsidRPr="009E1398" w:rsidRDefault="00AC4FD9" w:rsidP="001C70F7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pct"/>
            <w:vMerge/>
            <w:shd w:val="clear" w:color="auto" w:fill="auto"/>
            <w:vAlign w:val="center"/>
          </w:tcPr>
          <w:p w14:paraId="4EF23E8B" w14:textId="77777777" w:rsidR="00AC4FD9" w:rsidRPr="009E1398" w:rsidRDefault="00AC4FD9" w:rsidP="001C70F7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2" w:type="pct"/>
            <w:vMerge/>
            <w:shd w:val="clear" w:color="auto" w:fill="auto"/>
            <w:vAlign w:val="center"/>
          </w:tcPr>
          <w:p w14:paraId="3E5627E6" w14:textId="77777777" w:rsidR="00AC4FD9" w:rsidRPr="009E1398" w:rsidRDefault="00AC4FD9" w:rsidP="001C70F7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14:paraId="0A456E63" w14:textId="77777777" w:rsidR="00AC4FD9" w:rsidRPr="009E1398" w:rsidRDefault="00AC4FD9" w:rsidP="001C70F7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24A8788D" w14:textId="77777777" w:rsidR="00AC4FD9" w:rsidRPr="009E1398" w:rsidRDefault="00AC4FD9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73" w:type="pct"/>
            <w:shd w:val="clear" w:color="auto" w:fill="auto"/>
            <w:vAlign w:val="center"/>
          </w:tcPr>
          <w:p w14:paraId="6E256F9E" w14:textId="77777777" w:rsidR="00AC4FD9" w:rsidRPr="009E1398" w:rsidRDefault="00AC4FD9" w:rsidP="001C70F7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9E1398">
              <w:rPr>
                <w:b/>
                <w:color w:val="000000"/>
                <w:sz w:val="20"/>
                <w:szCs w:val="20"/>
              </w:rPr>
              <w:t>в том числе по годам</w:t>
            </w:r>
          </w:p>
        </w:tc>
      </w:tr>
      <w:tr w:rsidR="004D5C2F" w:rsidRPr="009E1398" w14:paraId="4EA0E257" w14:textId="77777777" w:rsidTr="001549C3">
        <w:trPr>
          <w:trHeight w:val="931"/>
        </w:trPr>
        <w:tc>
          <w:tcPr>
            <w:tcW w:w="176" w:type="pct"/>
            <w:shd w:val="clear" w:color="auto" w:fill="auto"/>
            <w:vAlign w:val="center"/>
          </w:tcPr>
          <w:p w14:paraId="57BE2E3A" w14:textId="77777777" w:rsidR="004D5C2F" w:rsidRPr="009E1398" w:rsidRDefault="00EB360A" w:rsidP="001C70F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pct"/>
            <w:shd w:val="clear" w:color="auto" w:fill="auto"/>
          </w:tcPr>
          <w:p w14:paraId="36004AE0" w14:textId="77777777" w:rsidR="004D5C2F" w:rsidRPr="009E1398" w:rsidRDefault="004D5C2F" w:rsidP="001949D3">
            <w:pPr>
              <w:widowControl w:val="0"/>
              <w:shd w:val="clear" w:color="auto" w:fill="FFFFFF"/>
              <w:ind w:left="34" w:right="-108"/>
              <w:rPr>
                <w:color w:val="000000"/>
                <w:sz w:val="20"/>
                <w:szCs w:val="20"/>
              </w:rPr>
            </w:pPr>
          </w:p>
          <w:p w14:paraId="44454B1E" w14:textId="77777777" w:rsidR="004D5C2F" w:rsidRPr="009E1398" w:rsidRDefault="004D5C2F" w:rsidP="001C70F7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14:paraId="315F8C46" w14:textId="77777777" w:rsidR="004D5C2F" w:rsidRPr="009E1398" w:rsidRDefault="004D5C2F" w:rsidP="001C70F7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14:paraId="3995331F" w14:textId="77777777" w:rsidR="004D5C2F" w:rsidRPr="009E1398" w:rsidRDefault="004D5C2F" w:rsidP="00522DE1">
            <w:pPr>
              <w:widowControl w:val="0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60C63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pct"/>
            <w:shd w:val="clear" w:color="auto" w:fill="auto"/>
          </w:tcPr>
          <w:p w14:paraId="2BD6F000" w14:textId="77777777" w:rsidR="004D5C2F" w:rsidRPr="009E1398" w:rsidRDefault="004D5C2F" w:rsidP="009E6C71">
            <w:pPr>
              <w:widowControl w:val="0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60C63">
              <w:rPr>
                <w:color w:val="000000"/>
                <w:sz w:val="20"/>
                <w:szCs w:val="20"/>
              </w:rPr>
              <w:t>Постановление Правительства автономного округа от 5 октября 2018 года № 350-п «О государственной программе Ханты-Мансийского автономного округа – Югры «Устойчивое развитие коренных малочисленных народов Севера»</w:t>
            </w:r>
            <w:r w:rsidR="00170C9D">
              <w:rPr>
                <w:color w:val="000000"/>
                <w:sz w:val="20"/>
                <w:szCs w:val="20"/>
              </w:rPr>
              <w:t xml:space="preserve"> (Приложение 1 к постановлению Правительства Ханты-Мансийского автономного округа – Югры </w:t>
            </w:r>
            <w:r w:rsidR="00170C9D" w:rsidRPr="00170C9D">
              <w:rPr>
                <w:color w:val="000000"/>
                <w:sz w:val="20"/>
                <w:szCs w:val="20"/>
              </w:rPr>
              <w:t>от 5 октября 2018 года N 350-п</w:t>
            </w:r>
            <w:r w:rsidR="00170C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6FC1EB44" w14:textId="77777777" w:rsidR="004D5C2F" w:rsidRPr="009E1398" w:rsidRDefault="004D5C2F" w:rsidP="001C70F7">
            <w:pPr>
              <w:widowControl w:val="0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60C63">
              <w:rPr>
                <w:sz w:val="20"/>
                <w:szCs w:val="20"/>
              </w:rPr>
              <w:t>Утверждены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D6B838A" w14:textId="77777777" w:rsidR="004D5C2F" w:rsidRPr="009E1398" w:rsidRDefault="00421642" w:rsidP="00522DE1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430,9</w:t>
            </w:r>
          </w:p>
        </w:tc>
        <w:tc>
          <w:tcPr>
            <w:tcW w:w="1073" w:type="pct"/>
            <w:shd w:val="clear" w:color="auto" w:fill="auto"/>
            <w:vAlign w:val="center"/>
          </w:tcPr>
          <w:p w14:paraId="20A23E72" w14:textId="77777777" w:rsidR="004D5C2F" w:rsidRDefault="004D5C2F" w:rsidP="001C70F7">
            <w:pPr>
              <w:widowControl w:val="0"/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14:paraId="0B4251E4" w14:textId="77777777" w:rsidR="004D5C2F" w:rsidRPr="009E1398" w:rsidRDefault="004D5C2F" w:rsidP="00522DE1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81009F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- </w:t>
            </w:r>
            <w:r w:rsidRPr="0081009F">
              <w:rPr>
                <w:color w:val="000000"/>
                <w:sz w:val="20"/>
                <w:szCs w:val="20"/>
              </w:rPr>
              <w:t>13</w:t>
            </w:r>
            <w:r w:rsidR="00421642">
              <w:rPr>
                <w:color w:val="000000"/>
                <w:sz w:val="20"/>
                <w:szCs w:val="20"/>
              </w:rPr>
              <w:t>6,5</w:t>
            </w:r>
          </w:p>
          <w:p w14:paraId="0A4C4D55" w14:textId="77777777" w:rsidR="004D5C2F" w:rsidRDefault="004D5C2F" w:rsidP="00522DE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A15CFC">
              <w:rPr>
                <w:sz w:val="20"/>
                <w:szCs w:val="20"/>
              </w:rPr>
              <w:t>2021 – 16</w:t>
            </w:r>
            <w:r w:rsidR="00421642">
              <w:rPr>
                <w:sz w:val="20"/>
                <w:szCs w:val="20"/>
              </w:rPr>
              <w:t>4,9</w:t>
            </w:r>
          </w:p>
          <w:p w14:paraId="2C3F5D84" w14:textId="77777777" w:rsidR="004D5C2F" w:rsidRPr="009E1398" w:rsidRDefault="004D5C2F" w:rsidP="00522DE1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15CFC">
              <w:rPr>
                <w:sz w:val="20"/>
                <w:szCs w:val="20"/>
              </w:rPr>
              <w:t>2022 – 1</w:t>
            </w:r>
            <w:r w:rsidR="00421642">
              <w:rPr>
                <w:sz w:val="20"/>
                <w:szCs w:val="20"/>
              </w:rPr>
              <w:t>29,5</w:t>
            </w:r>
          </w:p>
          <w:p w14:paraId="15F36E2B" w14:textId="77777777" w:rsidR="004D5C2F" w:rsidRPr="00A15CFC" w:rsidRDefault="004D5C2F" w:rsidP="001C70F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14:paraId="36D61999" w14:textId="77777777" w:rsidR="004D5C2F" w:rsidRPr="00A15CFC" w:rsidRDefault="004D5C2F" w:rsidP="001C70F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EB360A" w:rsidRPr="009E1398" w14:paraId="03271D84" w14:textId="77777777" w:rsidTr="001549C3">
        <w:trPr>
          <w:trHeight w:val="931"/>
        </w:trPr>
        <w:tc>
          <w:tcPr>
            <w:tcW w:w="176" w:type="pct"/>
            <w:shd w:val="clear" w:color="auto" w:fill="auto"/>
            <w:vAlign w:val="center"/>
          </w:tcPr>
          <w:p w14:paraId="0D1802B1" w14:textId="77777777" w:rsidR="00EB360A" w:rsidRPr="009E1398" w:rsidRDefault="00EB360A" w:rsidP="001C70F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6D2C0708" w14:textId="77777777" w:rsidR="00EB360A" w:rsidRPr="009E1398" w:rsidRDefault="00EB360A" w:rsidP="001949D3">
            <w:pPr>
              <w:widowControl w:val="0"/>
              <w:shd w:val="clear" w:color="auto" w:fill="FFFFFF"/>
              <w:ind w:left="34" w:right="-108"/>
              <w:rPr>
                <w:color w:val="000000"/>
                <w:sz w:val="20"/>
                <w:szCs w:val="20"/>
              </w:rPr>
            </w:pPr>
            <w:r w:rsidRPr="00EB360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pct"/>
            <w:shd w:val="clear" w:color="auto" w:fill="auto"/>
            <w:vAlign w:val="center"/>
          </w:tcPr>
          <w:p w14:paraId="4D16A9BA" w14:textId="77777777" w:rsidR="00EB360A" w:rsidDel="004D5C2F" w:rsidRDefault="00421642" w:rsidP="00170C9D">
            <w:pPr>
              <w:widowControl w:val="0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421642">
              <w:rPr>
                <w:color w:val="000000"/>
                <w:sz w:val="20"/>
                <w:szCs w:val="20"/>
              </w:rPr>
              <w:t>Постановление Правительства автономного округа от 5 октября 2018 года № 350-п «О государственной программе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797A2D18" w14:textId="77777777" w:rsidR="00EB360A" w:rsidRPr="00F60C63" w:rsidRDefault="008F559C" w:rsidP="001C70F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Pr="008F559C">
              <w:rPr>
                <w:sz w:val="20"/>
                <w:szCs w:val="20"/>
              </w:rPr>
              <w:t>апланированы</w:t>
            </w:r>
            <w:proofErr w:type="gramEnd"/>
            <w:r w:rsidRPr="008F559C">
              <w:rPr>
                <w:sz w:val="20"/>
                <w:szCs w:val="20"/>
              </w:rPr>
              <w:t xml:space="preserve"> к утверждению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5F20DA78" w14:textId="77777777" w:rsidR="00EB360A" w:rsidRPr="00F60C63" w:rsidRDefault="00104ADD" w:rsidP="00522DE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1073" w:type="pct"/>
            <w:shd w:val="clear" w:color="auto" w:fill="auto"/>
            <w:vAlign w:val="center"/>
          </w:tcPr>
          <w:p w14:paraId="0A6A050A" w14:textId="77777777" w:rsidR="00104ADD" w:rsidRPr="00104ADD" w:rsidRDefault="00104ADD" w:rsidP="00170C9D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– 2,8</w:t>
            </w:r>
          </w:p>
          <w:p w14:paraId="20500323" w14:textId="77777777" w:rsidR="00104ADD" w:rsidRPr="00104ADD" w:rsidRDefault="00104ADD" w:rsidP="00170C9D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– </w:t>
            </w:r>
            <w:r w:rsidR="008F559C">
              <w:rPr>
                <w:color w:val="000000"/>
                <w:sz w:val="20"/>
                <w:szCs w:val="20"/>
              </w:rPr>
              <w:t>2,8</w:t>
            </w:r>
          </w:p>
          <w:p w14:paraId="38951987" w14:textId="77777777" w:rsidR="00104ADD" w:rsidRPr="00104ADD" w:rsidRDefault="008F559C" w:rsidP="00170C9D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 – 14,0</w:t>
            </w:r>
          </w:p>
          <w:p w14:paraId="4B011247" w14:textId="77777777" w:rsidR="00EB360A" w:rsidRDefault="00EB360A" w:rsidP="00170C9D">
            <w:pPr>
              <w:widowControl w:val="0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C2F" w:rsidRPr="009E1398" w14:paraId="7B452F64" w14:textId="77777777" w:rsidTr="001549C3">
        <w:trPr>
          <w:trHeight w:val="286"/>
        </w:trPr>
        <w:tc>
          <w:tcPr>
            <w:tcW w:w="3505" w:type="pct"/>
            <w:gridSpan w:val="4"/>
            <w:shd w:val="clear" w:color="auto" w:fill="auto"/>
            <w:vAlign w:val="center"/>
          </w:tcPr>
          <w:p w14:paraId="0EA3FDC3" w14:textId="77777777" w:rsidR="004D5C2F" w:rsidRPr="009E1398" w:rsidRDefault="004D5C2F" w:rsidP="001159B4">
            <w:pPr>
              <w:widowControl w:val="0"/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  <w:r w:rsidRPr="009E1398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44AED25" w14:textId="77777777" w:rsidR="004D5C2F" w:rsidRPr="009E1398" w:rsidRDefault="004D5C2F" w:rsidP="001159B4">
            <w:pPr>
              <w:widowControl w:val="0"/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450,5</w:t>
            </w:r>
          </w:p>
        </w:tc>
        <w:tc>
          <w:tcPr>
            <w:tcW w:w="1073" w:type="pct"/>
            <w:shd w:val="clear" w:color="auto" w:fill="auto"/>
            <w:vAlign w:val="center"/>
          </w:tcPr>
          <w:p w14:paraId="097883FB" w14:textId="77777777" w:rsidR="004D5C2F" w:rsidRDefault="004D5C2F" w:rsidP="001159B4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D5C2F">
              <w:rPr>
                <w:sz w:val="20"/>
                <w:szCs w:val="20"/>
              </w:rPr>
              <w:t>2020 - 139,3</w:t>
            </w:r>
          </w:p>
          <w:p w14:paraId="6F6BD7FF" w14:textId="77777777" w:rsidR="004D5C2F" w:rsidRDefault="004D5C2F" w:rsidP="001159B4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D5C2F">
              <w:rPr>
                <w:sz w:val="20"/>
                <w:szCs w:val="20"/>
              </w:rPr>
              <w:t>2021 – 167,7</w:t>
            </w:r>
          </w:p>
          <w:p w14:paraId="174A4B19" w14:textId="77777777" w:rsidR="004D5C2F" w:rsidRPr="00C26AE3" w:rsidRDefault="004D5C2F" w:rsidP="001159B4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D5C2F">
              <w:rPr>
                <w:sz w:val="20"/>
                <w:szCs w:val="20"/>
              </w:rPr>
              <w:t>2022 – 143,5</w:t>
            </w:r>
          </w:p>
          <w:p w14:paraId="182FC27F" w14:textId="77777777" w:rsidR="004D5C2F" w:rsidRPr="009E1398" w:rsidRDefault="004D5C2F" w:rsidP="00D81EC4">
            <w:pPr>
              <w:widowControl w:val="0"/>
              <w:shd w:val="clear" w:color="auto" w:fill="FFFFFF"/>
              <w:jc w:val="center"/>
              <w:rPr>
                <w:color w:val="0070C0"/>
                <w:sz w:val="20"/>
                <w:szCs w:val="20"/>
              </w:rPr>
            </w:pPr>
            <w:r w:rsidRPr="00C26AE3">
              <w:rPr>
                <w:sz w:val="20"/>
                <w:szCs w:val="20"/>
              </w:rPr>
              <w:t>450,5</w:t>
            </w:r>
          </w:p>
        </w:tc>
      </w:tr>
    </w:tbl>
    <w:p w14:paraId="28380471" w14:textId="77777777" w:rsidR="00AD3BC0" w:rsidRPr="00AD3BC0" w:rsidRDefault="00AD3BC0" w:rsidP="00AD3BC0">
      <w:pPr>
        <w:rPr>
          <w:rFonts w:eastAsia="Calibri"/>
          <w:sz w:val="22"/>
          <w:szCs w:val="22"/>
          <w:lang w:eastAsia="en-US"/>
        </w:rPr>
      </w:pPr>
    </w:p>
    <w:p w14:paraId="080F394C" w14:textId="77777777" w:rsidR="00AD3BC0" w:rsidRPr="00AD3BC0" w:rsidRDefault="00AD3BC0" w:rsidP="00AD3BC0">
      <w:pPr>
        <w:suppressAutoHyphens/>
        <w:ind w:right="536"/>
        <w:jc w:val="right"/>
      </w:pPr>
    </w:p>
    <w:p w14:paraId="4B15CEB5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1EA7D524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27A88253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069C5F21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37FA3893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1559331A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1A0A1BCD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10D95986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7D4C192E" w14:textId="77777777" w:rsidR="004D5C2F" w:rsidRDefault="004D5C2F" w:rsidP="004D5C2F">
      <w:pPr>
        <w:suppressAutoHyphens/>
        <w:ind w:right="-31"/>
        <w:jc w:val="right"/>
        <w:rPr>
          <w:sz w:val="20"/>
          <w:szCs w:val="20"/>
        </w:rPr>
      </w:pPr>
    </w:p>
    <w:p w14:paraId="2FD33317" w14:textId="77777777" w:rsidR="00AD3BC0" w:rsidRPr="00EB360A" w:rsidRDefault="00AD3BC0" w:rsidP="004D5C2F">
      <w:pPr>
        <w:suppressAutoHyphens/>
        <w:ind w:right="-31"/>
        <w:jc w:val="right"/>
        <w:rPr>
          <w:sz w:val="20"/>
          <w:szCs w:val="20"/>
        </w:rPr>
      </w:pPr>
      <w:r w:rsidRPr="00EB360A">
        <w:rPr>
          <w:sz w:val="20"/>
          <w:szCs w:val="20"/>
        </w:rPr>
        <w:lastRenderedPageBreak/>
        <w:t>Раздел 5 «Риски проекта» к паспорту проекта</w:t>
      </w:r>
    </w:p>
    <w:p w14:paraId="545BC089" w14:textId="77777777" w:rsidR="00AD3BC0" w:rsidRPr="00EB360A" w:rsidRDefault="00AD3BC0" w:rsidP="00AD3BC0">
      <w:pPr>
        <w:rPr>
          <w:sz w:val="20"/>
          <w:szCs w:val="20"/>
        </w:rPr>
      </w:pP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4111"/>
        <w:gridCol w:w="5889"/>
        <w:gridCol w:w="64"/>
      </w:tblGrid>
      <w:tr w:rsidR="00AD3BC0" w:rsidRPr="004D5C2F" w14:paraId="6DF36916" w14:textId="77777777" w:rsidTr="00BC433B">
        <w:trPr>
          <w:gridAfter w:val="1"/>
          <w:wAfter w:w="64" w:type="dxa"/>
          <w:trHeight w:val="279"/>
        </w:trPr>
        <w:tc>
          <w:tcPr>
            <w:tcW w:w="151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63709" w14:textId="77777777" w:rsidR="00AD3BC0" w:rsidRPr="00EB360A" w:rsidRDefault="00AD3BC0" w:rsidP="00AD3B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B360A">
              <w:rPr>
                <w:b/>
                <w:sz w:val="20"/>
                <w:szCs w:val="20"/>
              </w:rPr>
              <w:t>Риски проекта</w:t>
            </w:r>
          </w:p>
          <w:p w14:paraId="26AA4A5C" w14:textId="77777777" w:rsidR="00D9599A" w:rsidRPr="00EB360A" w:rsidRDefault="00D9599A" w:rsidP="001104E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D3BC0" w:rsidRPr="00AD3BC0" w14:paraId="449BE39E" w14:textId="77777777" w:rsidTr="00BC433B"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135DA4" w14:textId="77777777" w:rsidR="00AD3BC0" w:rsidRPr="00AD3BC0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D3BC0">
              <w:rPr>
                <w:b/>
                <w:sz w:val="20"/>
                <w:szCs w:val="20"/>
              </w:rPr>
              <w:t>п</w:t>
            </w:r>
            <w:proofErr w:type="gramEnd"/>
            <w:r w:rsidRPr="00AD3BC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FC1EBE" w14:textId="77777777" w:rsidR="00AD3BC0" w:rsidRPr="00AD3BC0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Наименование риска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342169" w14:textId="77777777" w:rsidR="00AD3BC0" w:rsidRPr="00AD3BC0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Ответственный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F29070" w14:textId="77777777" w:rsidR="00AD3BC0" w:rsidRPr="00AD3BC0" w:rsidRDefault="00AD3BC0" w:rsidP="00AD3BC0">
            <w:pPr>
              <w:widowControl w:val="0"/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AD3BC0">
              <w:rPr>
                <w:b/>
                <w:sz w:val="20"/>
                <w:szCs w:val="20"/>
              </w:rPr>
              <w:t>Мероприятия по реагированию на риск</w:t>
            </w:r>
          </w:p>
        </w:tc>
      </w:tr>
      <w:tr w:rsidR="00AD3BC0" w:rsidRPr="00AD3BC0" w14:paraId="3F1A9D9B" w14:textId="77777777" w:rsidTr="00BC433B">
        <w:trPr>
          <w:trHeight w:val="82"/>
        </w:trPr>
        <w:tc>
          <w:tcPr>
            <w:tcW w:w="568" w:type="dxa"/>
            <w:shd w:val="clear" w:color="auto" w:fill="FFFFFF"/>
            <w:vAlign w:val="center"/>
          </w:tcPr>
          <w:p w14:paraId="2B77F074" w14:textId="77777777" w:rsidR="00AD3BC0" w:rsidRPr="00E459B4" w:rsidRDefault="00E459B4" w:rsidP="00AD3BC0">
            <w:pPr>
              <w:keepNext/>
              <w:keepLines/>
              <w:spacing w:before="40" w:line="259" w:lineRule="auto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96091" w:rsidRPr="00E459B4">
              <w:rPr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35053A1" w14:textId="3172F77D" w:rsidR="00AD3BC0" w:rsidRPr="00E459B4" w:rsidRDefault="008F2A39" w:rsidP="00710599">
            <w:pPr>
              <w:jc w:val="both"/>
              <w:rPr>
                <w:sz w:val="20"/>
                <w:szCs w:val="20"/>
              </w:rPr>
            </w:pPr>
            <w:r w:rsidRPr="00E459B4">
              <w:rPr>
                <w:sz w:val="20"/>
                <w:szCs w:val="20"/>
              </w:rPr>
              <w:t>Отсутствие</w:t>
            </w:r>
            <w:r w:rsidR="00C02E33" w:rsidRPr="00E459B4">
              <w:rPr>
                <w:sz w:val="20"/>
                <w:szCs w:val="20"/>
              </w:rPr>
              <w:t xml:space="preserve"> дополнительно</w:t>
            </w:r>
            <w:r w:rsidRPr="00E459B4">
              <w:rPr>
                <w:sz w:val="20"/>
                <w:szCs w:val="20"/>
              </w:rPr>
              <w:t>го</w:t>
            </w:r>
            <w:r w:rsidR="00C02E33" w:rsidRPr="00E459B4">
              <w:rPr>
                <w:sz w:val="20"/>
                <w:szCs w:val="20"/>
              </w:rPr>
              <w:t xml:space="preserve"> финансировани</w:t>
            </w:r>
            <w:r w:rsidRPr="00E459B4">
              <w:rPr>
                <w:sz w:val="20"/>
                <w:szCs w:val="20"/>
              </w:rPr>
              <w:t>я</w:t>
            </w:r>
            <w:r w:rsidR="00C02E33" w:rsidRPr="00E459B4">
              <w:rPr>
                <w:sz w:val="20"/>
                <w:szCs w:val="20"/>
              </w:rPr>
              <w:t xml:space="preserve"> </w:t>
            </w:r>
            <w:r w:rsidR="000F2CB4">
              <w:rPr>
                <w:sz w:val="20"/>
                <w:szCs w:val="20"/>
              </w:rPr>
              <w:t xml:space="preserve">мероприятий </w:t>
            </w:r>
            <w:r w:rsidR="006A7794" w:rsidRPr="00E459B4">
              <w:rPr>
                <w:sz w:val="20"/>
                <w:szCs w:val="20"/>
              </w:rPr>
              <w:t xml:space="preserve">по устойчивому развитию </w:t>
            </w:r>
            <w:r w:rsidR="000955D4" w:rsidRPr="00E459B4">
              <w:rPr>
                <w:sz w:val="20"/>
                <w:szCs w:val="20"/>
              </w:rPr>
              <w:t>коренных</w:t>
            </w:r>
            <w:r w:rsidR="000955D4">
              <w:rPr>
                <w:sz w:val="20"/>
                <w:szCs w:val="20"/>
              </w:rPr>
              <w:t xml:space="preserve"> м</w:t>
            </w:r>
            <w:r w:rsidR="000955D4" w:rsidRPr="00E459B4">
              <w:rPr>
                <w:sz w:val="20"/>
                <w:szCs w:val="20"/>
              </w:rPr>
              <w:t>алочисленных народов</w:t>
            </w:r>
            <w:r w:rsidR="000955D4">
              <w:rPr>
                <w:sz w:val="20"/>
                <w:szCs w:val="20"/>
              </w:rPr>
              <w:t xml:space="preserve"> </w:t>
            </w:r>
            <w:r w:rsidR="000955D4" w:rsidRPr="00E459B4">
              <w:rPr>
                <w:sz w:val="20"/>
                <w:szCs w:val="20"/>
              </w:rPr>
              <w:t>Севера,</w:t>
            </w:r>
            <w:r w:rsidR="001104EC" w:rsidRPr="00E459B4">
              <w:rPr>
                <w:sz w:val="20"/>
                <w:szCs w:val="20"/>
              </w:rPr>
              <w:t xml:space="preserve"> </w:t>
            </w:r>
            <w:r w:rsidR="000F2CB4">
              <w:rPr>
                <w:sz w:val="20"/>
                <w:szCs w:val="20"/>
              </w:rPr>
              <w:t xml:space="preserve">включенных в </w:t>
            </w:r>
            <w:r w:rsidR="000F2CB4" w:rsidRPr="00E459B4">
              <w:rPr>
                <w:sz w:val="20"/>
                <w:szCs w:val="20"/>
              </w:rPr>
              <w:t>государственны</w:t>
            </w:r>
            <w:r w:rsidR="000F2CB4">
              <w:rPr>
                <w:sz w:val="20"/>
                <w:szCs w:val="20"/>
              </w:rPr>
              <w:t>е</w:t>
            </w:r>
            <w:r w:rsidR="000F2CB4" w:rsidRPr="00E459B4">
              <w:rPr>
                <w:sz w:val="20"/>
                <w:szCs w:val="20"/>
              </w:rPr>
              <w:t xml:space="preserve"> программ</w:t>
            </w:r>
            <w:r w:rsidR="000F2CB4">
              <w:rPr>
                <w:sz w:val="20"/>
                <w:szCs w:val="20"/>
              </w:rPr>
              <w:t xml:space="preserve">ы, </w:t>
            </w:r>
            <w:r w:rsidR="001104EC" w:rsidRPr="00E459B4">
              <w:rPr>
                <w:sz w:val="20"/>
                <w:szCs w:val="20"/>
              </w:rPr>
              <w:t>может привести к задержке сроков реализации проекта либо невозм</w:t>
            </w:r>
            <w:r w:rsidR="00C02E33" w:rsidRPr="00E459B4">
              <w:rPr>
                <w:sz w:val="20"/>
                <w:szCs w:val="20"/>
              </w:rPr>
              <w:t>ожности достижения цели проекта</w:t>
            </w:r>
          </w:p>
        </w:tc>
        <w:tc>
          <w:tcPr>
            <w:tcW w:w="4111" w:type="dxa"/>
            <w:shd w:val="clear" w:color="auto" w:fill="FFFFFF"/>
          </w:tcPr>
          <w:p w14:paraId="2BA517E3" w14:textId="77777777" w:rsidR="00FB584E" w:rsidRPr="00E459B4" w:rsidRDefault="00E459B4" w:rsidP="00E459B4">
            <w:pPr>
              <w:keepNext/>
              <w:keepLines/>
              <w:spacing w:before="40" w:line="259" w:lineRule="auto"/>
              <w:jc w:val="center"/>
              <w:outlineLvl w:val="1"/>
              <w:rPr>
                <w:sz w:val="20"/>
                <w:szCs w:val="20"/>
              </w:rPr>
            </w:pPr>
            <w:r w:rsidRPr="00E459B4">
              <w:rPr>
                <w:sz w:val="20"/>
                <w:szCs w:val="20"/>
              </w:rPr>
              <w:t>Новьюхов А.В.</w:t>
            </w:r>
          </w:p>
        </w:tc>
        <w:tc>
          <w:tcPr>
            <w:tcW w:w="5953" w:type="dxa"/>
            <w:gridSpan w:val="2"/>
            <w:shd w:val="clear" w:color="auto" w:fill="FFFFFF"/>
          </w:tcPr>
          <w:p w14:paraId="7792357B" w14:textId="77777777" w:rsidR="00FB584E" w:rsidRPr="00E459B4" w:rsidRDefault="00E459B4" w:rsidP="00EB360A">
            <w:pPr>
              <w:keepNext/>
              <w:keepLines/>
              <w:spacing w:before="40" w:line="259" w:lineRule="auto"/>
              <w:outlineLvl w:val="1"/>
              <w:rPr>
                <w:sz w:val="20"/>
                <w:szCs w:val="20"/>
              </w:rPr>
            </w:pPr>
            <w:r w:rsidRPr="00E459B4">
              <w:rPr>
                <w:sz w:val="20"/>
                <w:szCs w:val="20"/>
              </w:rPr>
              <w:t>Для предупреждения рисков</w:t>
            </w:r>
            <w:r w:rsidR="000F2CB4">
              <w:rPr>
                <w:sz w:val="20"/>
                <w:szCs w:val="20"/>
              </w:rPr>
              <w:t>ого</w:t>
            </w:r>
            <w:r w:rsidRPr="00E459B4">
              <w:rPr>
                <w:sz w:val="20"/>
                <w:szCs w:val="20"/>
              </w:rPr>
              <w:t xml:space="preserve"> событи</w:t>
            </w:r>
            <w:r w:rsidR="000F2CB4">
              <w:rPr>
                <w:sz w:val="20"/>
                <w:szCs w:val="20"/>
              </w:rPr>
              <w:t>я</w:t>
            </w:r>
            <w:r w:rsidRPr="00E459B4">
              <w:rPr>
                <w:sz w:val="20"/>
                <w:szCs w:val="20"/>
              </w:rPr>
              <w:t xml:space="preserve"> </w:t>
            </w:r>
            <w:r w:rsidR="000F2CB4">
              <w:rPr>
                <w:sz w:val="20"/>
                <w:szCs w:val="20"/>
              </w:rPr>
              <w:t xml:space="preserve">в календарном плане проекта будут </w:t>
            </w:r>
            <w:r w:rsidRPr="00E459B4">
              <w:rPr>
                <w:sz w:val="20"/>
                <w:szCs w:val="20"/>
              </w:rPr>
              <w:t>предусмотрен</w:t>
            </w:r>
            <w:r w:rsidR="000F2CB4">
              <w:rPr>
                <w:sz w:val="20"/>
                <w:szCs w:val="20"/>
              </w:rPr>
              <w:t>ы</w:t>
            </w:r>
            <w:r w:rsidRPr="00E459B4">
              <w:rPr>
                <w:sz w:val="20"/>
                <w:szCs w:val="20"/>
              </w:rPr>
              <w:t xml:space="preserve"> контрол</w:t>
            </w:r>
            <w:r w:rsidR="000F2CB4">
              <w:rPr>
                <w:sz w:val="20"/>
                <w:szCs w:val="20"/>
              </w:rPr>
              <w:t>ьные точки, фиксирующие</w:t>
            </w:r>
            <w:r w:rsidRPr="00E459B4">
              <w:rPr>
                <w:sz w:val="20"/>
                <w:szCs w:val="20"/>
              </w:rPr>
              <w:t xml:space="preserve"> </w:t>
            </w:r>
            <w:r w:rsidR="000F2CB4">
              <w:rPr>
                <w:sz w:val="20"/>
                <w:szCs w:val="20"/>
              </w:rPr>
              <w:t>включение мероприятий с учетом требующегося финансирования.</w:t>
            </w:r>
          </w:p>
        </w:tc>
      </w:tr>
      <w:tr w:rsidR="00E459B4" w:rsidRPr="00AD3BC0" w14:paraId="733B6422" w14:textId="77777777" w:rsidTr="00BC433B">
        <w:trPr>
          <w:trHeight w:val="82"/>
        </w:trPr>
        <w:tc>
          <w:tcPr>
            <w:tcW w:w="568" w:type="dxa"/>
            <w:shd w:val="clear" w:color="auto" w:fill="FFFFFF"/>
            <w:vAlign w:val="center"/>
          </w:tcPr>
          <w:p w14:paraId="7B1D08C4" w14:textId="77777777" w:rsidR="00E459B4" w:rsidRPr="00E459B4" w:rsidRDefault="00E459B4" w:rsidP="00AD3BC0">
            <w:pPr>
              <w:keepNext/>
              <w:keepLines/>
              <w:spacing w:before="40" w:line="259" w:lineRule="auto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 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3E62FA8" w14:textId="77777777" w:rsidR="00E459B4" w:rsidRPr="00E459B4" w:rsidRDefault="00981E61" w:rsidP="000F2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Несвоевременное внесен</w:t>
            </w:r>
            <w:r w:rsidR="00565A33">
              <w:rPr>
                <w:sz w:val="20"/>
                <w:szCs w:val="20"/>
              </w:rPr>
              <w:t>ие изменений в положения об исполнительных органах государственных власти</w:t>
            </w:r>
            <w:r>
              <w:rPr>
                <w:sz w:val="20"/>
                <w:szCs w:val="20"/>
              </w:rPr>
              <w:t xml:space="preserve"> </w:t>
            </w:r>
            <w:r w:rsidR="000F2CB4">
              <w:rPr>
                <w:sz w:val="20"/>
                <w:szCs w:val="20"/>
              </w:rPr>
              <w:t xml:space="preserve">автономного округа </w:t>
            </w:r>
            <w:r w:rsidR="00565A33" w:rsidRPr="00565A33">
              <w:rPr>
                <w:sz w:val="20"/>
                <w:szCs w:val="20"/>
              </w:rPr>
              <w:t>может привести к задержке сроков реализации проекта либо невозможности достижения цели проекта</w:t>
            </w:r>
          </w:p>
        </w:tc>
        <w:tc>
          <w:tcPr>
            <w:tcW w:w="4111" w:type="dxa"/>
            <w:shd w:val="clear" w:color="auto" w:fill="FFFFFF"/>
          </w:tcPr>
          <w:p w14:paraId="50BEFB99" w14:textId="77777777" w:rsidR="00E459B4" w:rsidRPr="00E459B4" w:rsidRDefault="00565A33" w:rsidP="00E459B4">
            <w:pPr>
              <w:keepNext/>
              <w:keepLines/>
              <w:spacing w:before="40" w:line="259" w:lineRule="auto"/>
              <w:jc w:val="center"/>
              <w:outlineLvl w:val="1"/>
              <w:rPr>
                <w:sz w:val="20"/>
                <w:szCs w:val="20"/>
              </w:rPr>
            </w:pPr>
            <w:r w:rsidRPr="00565A33">
              <w:rPr>
                <w:sz w:val="20"/>
                <w:szCs w:val="20"/>
              </w:rPr>
              <w:t>Новьюхов А.В.</w:t>
            </w:r>
          </w:p>
        </w:tc>
        <w:tc>
          <w:tcPr>
            <w:tcW w:w="5953" w:type="dxa"/>
            <w:gridSpan w:val="2"/>
            <w:shd w:val="clear" w:color="auto" w:fill="FFFFFF"/>
          </w:tcPr>
          <w:p w14:paraId="49C705EE" w14:textId="77777777" w:rsidR="00E459B4" w:rsidRPr="00E459B4" w:rsidRDefault="000F2CB4" w:rsidP="00EB360A">
            <w:pPr>
              <w:keepNext/>
              <w:keepLines/>
              <w:spacing w:before="40" w:line="259" w:lineRule="auto"/>
              <w:outlineLvl w:val="1"/>
              <w:rPr>
                <w:sz w:val="20"/>
                <w:szCs w:val="20"/>
              </w:rPr>
            </w:pPr>
            <w:r w:rsidRPr="000F2CB4">
              <w:rPr>
                <w:sz w:val="20"/>
                <w:szCs w:val="20"/>
              </w:rPr>
              <w:t xml:space="preserve">Для предупреждения рискового события в календарном плане проекта будут предусмотрены контрольные точки, фиксирующие внесение изменений в положения об исполнительных органах государственных власти автономного округа </w:t>
            </w:r>
          </w:p>
        </w:tc>
      </w:tr>
    </w:tbl>
    <w:p w14:paraId="487D630A" w14:textId="77777777" w:rsidR="00AD3BC0" w:rsidRPr="00AD3BC0" w:rsidRDefault="00AD3BC0" w:rsidP="00AD3BC0"/>
    <w:p w14:paraId="0D4D45B0" w14:textId="77777777" w:rsidR="00AD3BC0" w:rsidRPr="00AD3BC0" w:rsidRDefault="00AD3BC0" w:rsidP="00883BCF">
      <w:pPr>
        <w:jc w:val="center"/>
        <w:sectPr w:rsidR="00AD3BC0" w:rsidRPr="00AD3BC0" w:rsidSect="0063390F">
          <w:headerReference w:type="default" r:id="rId11"/>
          <w:type w:val="nextColumn"/>
          <w:pgSz w:w="16838" w:h="11906" w:orient="landscape"/>
          <w:pgMar w:top="709" w:right="1276" w:bottom="1134" w:left="1559" w:header="709" w:footer="709" w:gutter="0"/>
          <w:cols w:space="708"/>
          <w:docGrid w:linePitch="360"/>
        </w:sectPr>
      </w:pPr>
    </w:p>
    <w:p w14:paraId="68771640" w14:textId="77777777" w:rsidR="00AD3BC0" w:rsidRPr="00AD3BC0" w:rsidRDefault="00AD3BC0" w:rsidP="00AD3BC0">
      <w:pPr>
        <w:keepNext/>
        <w:keepLines/>
        <w:shd w:val="clear" w:color="auto" w:fill="FFFFFF"/>
        <w:spacing w:before="40" w:line="259" w:lineRule="auto"/>
        <w:jc w:val="center"/>
        <w:outlineLvl w:val="1"/>
        <w:rPr>
          <w:b/>
        </w:rPr>
      </w:pPr>
    </w:p>
    <w:p w14:paraId="3B9D809F" w14:textId="77777777" w:rsidR="00AD3BC0" w:rsidRPr="00AD3BC0" w:rsidRDefault="00AD3BC0" w:rsidP="00AD3BC0">
      <w:pPr>
        <w:keepNext/>
        <w:keepLines/>
        <w:shd w:val="clear" w:color="auto" w:fill="FFFFFF"/>
        <w:spacing w:before="40" w:line="259" w:lineRule="auto"/>
        <w:jc w:val="center"/>
        <w:outlineLvl w:val="1"/>
        <w:rPr>
          <w:b/>
        </w:rPr>
      </w:pPr>
      <w:r w:rsidRPr="00AD3BC0">
        <w:rPr>
          <w:b/>
        </w:rPr>
        <w:t>Лист согласования (визирования)</w:t>
      </w:r>
    </w:p>
    <w:p w14:paraId="245C38C4" w14:textId="77777777" w:rsidR="00AD3BC0" w:rsidRPr="00AD3BC0" w:rsidRDefault="00AD3BC0" w:rsidP="00AD3BC0">
      <w:pPr>
        <w:keepNext/>
        <w:keepLines/>
        <w:shd w:val="clear" w:color="auto" w:fill="FFFFFF"/>
        <w:spacing w:before="40" w:line="259" w:lineRule="auto"/>
        <w:jc w:val="center"/>
        <w:outlineLvl w:val="1"/>
        <w:rPr>
          <w:b/>
        </w:rPr>
      </w:pPr>
    </w:p>
    <w:tbl>
      <w:tblPr>
        <w:tblW w:w="529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403"/>
        <w:gridCol w:w="990"/>
        <w:gridCol w:w="711"/>
        <w:gridCol w:w="1135"/>
        <w:gridCol w:w="1842"/>
        <w:gridCol w:w="990"/>
      </w:tblGrid>
      <w:tr w:rsidR="001549C3" w:rsidRPr="007A495E" w14:paraId="78E6FD0F" w14:textId="77777777" w:rsidTr="001549C3">
        <w:trPr>
          <w:trHeight w:val="368"/>
          <w:tblHeader/>
        </w:trPr>
        <w:tc>
          <w:tcPr>
            <w:tcW w:w="676" w:type="pct"/>
            <w:shd w:val="clear" w:color="auto" w:fill="FFFFFF"/>
            <w:vAlign w:val="center"/>
          </w:tcPr>
          <w:p w14:paraId="00FA8B5A" w14:textId="77777777" w:rsidR="00AD3BC0" w:rsidRPr="007A495E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 xml:space="preserve">Проектная роль </w:t>
            </w:r>
          </w:p>
        </w:tc>
        <w:tc>
          <w:tcPr>
            <w:tcW w:w="1622" w:type="pct"/>
            <w:shd w:val="clear" w:color="auto" w:fill="FFFFFF"/>
          </w:tcPr>
          <w:p w14:paraId="26C0AE80" w14:textId="77777777" w:rsidR="00AD3BC0" w:rsidRPr="007A495E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48F31DD2" w14:textId="77777777" w:rsidR="00AD3BC0" w:rsidRPr="007A495E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Виза</w:t>
            </w:r>
          </w:p>
        </w:tc>
        <w:tc>
          <w:tcPr>
            <w:tcW w:w="339" w:type="pct"/>
            <w:shd w:val="clear" w:color="auto" w:fill="FFFFFF"/>
            <w:vAlign w:val="center"/>
          </w:tcPr>
          <w:p w14:paraId="31CBE4E8" w14:textId="77777777" w:rsidR="00AD3BC0" w:rsidRPr="007A495E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Дата</w:t>
            </w:r>
          </w:p>
        </w:tc>
        <w:tc>
          <w:tcPr>
            <w:tcW w:w="541" w:type="pct"/>
            <w:shd w:val="clear" w:color="auto" w:fill="FFFFFF"/>
            <w:vAlign w:val="center"/>
          </w:tcPr>
          <w:p w14:paraId="761971BE" w14:textId="77777777" w:rsidR="00AD3BC0" w:rsidRPr="007A495E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Подпись</w:t>
            </w:r>
            <w:r w:rsidRPr="007A495E">
              <w:rPr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878" w:type="pct"/>
            <w:shd w:val="clear" w:color="auto" w:fill="FFFFFF"/>
            <w:vAlign w:val="center"/>
          </w:tcPr>
          <w:p w14:paraId="492D8194" w14:textId="77777777" w:rsidR="00AD3BC0" w:rsidRPr="007A495E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Ф.И.О.</w:t>
            </w:r>
          </w:p>
        </w:tc>
        <w:tc>
          <w:tcPr>
            <w:tcW w:w="473" w:type="pct"/>
            <w:shd w:val="clear" w:color="auto" w:fill="FFFFFF"/>
            <w:vAlign w:val="center"/>
          </w:tcPr>
          <w:p w14:paraId="71D0F8D5" w14:textId="77777777" w:rsidR="00AD3BC0" w:rsidRPr="007A495E" w:rsidRDefault="00AD3BC0" w:rsidP="00CC6570">
            <w:pPr>
              <w:shd w:val="clear" w:color="auto" w:fill="FFFFFF"/>
              <w:suppressAutoHyphens/>
              <w:ind w:right="7"/>
              <w:jc w:val="center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Примечание</w:t>
            </w:r>
          </w:p>
        </w:tc>
      </w:tr>
      <w:tr w:rsidR="002A0049" w:rsidRPr="007A495E" w14:paraId="703763D0" w14:textId="77777777" w:rsidTr="001549C3">
        <w:trPr>
          <w:cantSplit/>
          <w:trHeight w:val="118"/>
        </w:trPr>
        <w:tc>
          <w:tcPr>
            <w:tcW w:w="676" w:type="pct"/>
            <w:vAlign w:val="center"/>
          </w:tcPr>
          <w:p w14:paraId="5087280D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  <w:lang w:val="x-none" w:eastAsia="x-none"/>
              </w:rPr>
              <w:t>Куратор проекта</w:t>
            </w:r>
          </w:p>
        </w:tc>
        <w:tc>
          <w:tcPr>
            <w:tcW w:w="1622" w:type="pct"/>
            <w:shd w:val="clear" w:color="auto" w:fill="auto"/>
          </w:tcPr>
          <w:p w14:paraId="6C186172" w14:textId="77777777" w:rsidR="000704EF" w:rsidRPr="007A495E" w:rsidRDefault="000704EF" w:rsidP="00CA2876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Первый заместитель Губернатора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5F53BD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2A1C6748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1EB3051B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54D7AF61" w14:textId="77777777" w:rsidR="000704EF" w:rsidRPr="007A495E" w:rsidRDefault="006E1ABC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  <w:lang w:eastAsia="x-none"/>
              </w:rPr>
              <w:t>Шипилов А.В.</w:t>
            </w:r>
          </w:p>
        </w:tc>
        <w:tc>
          <w:tcPr>
            <w:tcW w:w="473" w:type="pct"/>
            <w:vAlign w:val="center"/>
          </w:tcPr>
          <w:p w14:paraId="716FFC85" w14:textId="77777777" w:rsidR="000704EF" w:rsidRPr="007A495E" w:rsidRDefault="000704EF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28ACCD7C" w14:textId="77777777" w:rsidTr="001549C3">
        <w:trPr>
          <w:cantSplit/>
          <w:trHeight w:val="118"/>
        </w:trPr>
        <w:tc>
          <w:tcPr>
            <w:tcW w:w="676" w:type="pct"/>
            <w:vAlign w:val="center"/>
          </w:tcPr>
          <w:p w14:paraId="17FD192D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  <w:lang w:val="x-none" w:eastAsia="x-none"/>
              </w:rPr>
              <w:t>Заказчик проекта</w:t>
            </w:r>
          </w:p>
        </w:tc>
        <w:tc>
          <w:tcPr>
            <w:tcW w:w="1622" w:type="pct"/>
            <w:shd w:val="clear" w:color="auto" w:fill="auto"/>
          </w:tcPr>
          <w:p w14:paraId="63BB9B80" w14:textId="77777777" w:rsidR="000704EF" w:rsidRPr="007A495E" w:rsidRDefault="000704EF" w:rsidP="00CA2876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 xml:space="preserve">Директор Департамента </w:t>
            </w:r>
            <w:r w:rsidR="00776714" w:rsidRPr="007A495E">
              <w:rPr>
                <w:sz w:val="20"/>
                <w:szCs w:val="20"/>
              </w:rPr>
              <w:t>внутренней политики</w:t>
            </w:r>
            <w:r w:rsidRPr="007A495E">
              <w:rPr>
                <w:sz w:val="20"/>
                <w:szCs w:val="20"/>
              </w:rPr>
              <w:t xml:space="preserve">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F497AA2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30F2595E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5C5B2DAF" w14:textId="77777777" w:rsidR="000704EF" w:rsidRPr="007A495E" w:rsidRDefault="000704EF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30F477CE" w14:textId="77777777" w:rsidR="000704EF" w:rsidRPr="007A495E" w:rsidRDefault="006E1ABC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  <w:lang w:eastAsia="x-none"/>
              </w:rPr>
              <w:t>Скурихин А.А.</w:t>
            </w:r>
          </w:p>
        </w:tc>
        <w:tc>
          <w:tcPr>
            <w:tcW w:w="473" w:type="pct"/>
            <w:vAlign w:val="center"/>
          </w:tcPr>
          <w:p w14:paraId="2DA4DC86" w14:textId="77777777" w:rsidR="000704EF" w:rsidRPr="007A495E" w:rsidRDefault="000704EF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5F393965" w14:textId="77777777" w:rsidTr="001549C3">
        <w:trPr>
          <w:cantSplit/>
          <w:trHeight w:val="118"/>
        </w:trPr>
        <w:tc>
          <w:tcPr>
            <w:tcW w:w="676" w:type="pct"/>
            <w:vAlign w:val="center"/>
          </w:tcPr>
          <w:p w14:paraId="0853C87F" w14:textId="77777777" w:rsidR="008A5540" w:rsidRPr="007A495E" w:rsidRDefault="008A5540" w:rsidP="00710599">
            <w:pPr>
              <w:rPr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  <w:lang w:eastAsia="x-none"/>
              </w:rPr>
              <w:t>Член Управляющего комитета</w:t>
            </w:r>
          </w:p>
        </w:tc>
        <w:tc>
          <w:tcPr>
            <w:tcW w:w="1622" w:type="pct"/>
            <w:shd w:val="clear" w:color="auto" w:fill="auto"/>
          </w:tcPr>
          <w:p w14:paraId="113F5754" w14:textId="77777777" w:rsidR="008A5540" w:rsidRPr="007A495E" w:rsidRDefault="004C5E9A" w:rsidP="00CA28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27125" w:rsidRPr="007A495E">
              <w:rPr>
                <w:sz w:val="20"/>
                <w:szCs w:val="20"/>
              </w:rPr>
              <w:t>резидент общественной организации «Спасение Югры»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605E4EB" w14:textId="77777777" w:rsidR="008A5540" w:rsidRPr="007A495E" w:rsidRDefault="008A5540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6B2BD613" w14:textId="77777777" w:rsidR="008A5540" w:rsidRPr="007A495E" w:rsidRDefault="008A5540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BC0746B" w14:textId="77777777" w:rsidR="008A5540" w:rsidRPr="007A495E" w:rsidRDefault="008A5540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713ED45B" w14:textId="77777777" w:rsidR="008A5540" w:rsidRPr="007A495E" w:rsidRDefault="00127125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  <w:lang w:eastAsia="x-none"/>
              </w:rPr>
              <w:t>Алферова Л.А.</w:t>
            </w:r>
          </w:p>
        </w:tc>
        <w:tc>
          <w:tcPr>
            <w:tcW w:w="473" w:type="pct"/>
            <w:vAlign w:val="center"/>
          </w:tcPr>
          <w:p w14:paraId="12659CB3" w14:textId="77777777" w:rsidR="008A5540" w:rsidRPr="007A495E" w:rsidRDefault="008A5540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00C20" w:rsidRPr="007A495E" w14:paraId="61EAF948" w14:textId="77777777" w:rsidTr="001549C3">
        <w:trPr>
          <w:cantSplit/>
          <w:trHeight w:val="118"/>
        </w:trPr>
        <w:tc>
          <w:tcPr>
            <w:tcW w:w="676" w:type="pct"/>
            <w:vAlign w:val="center"/>
          </w:tcPr>
          <w:p w14:paraId="75C71194" w14:textId="4DF83013" w:rsidR="00200C20" w:rsidRPr="007A495E" w:rsidRDefault="00200C20" w:rsidP="00710599">
            <w:pPr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Руководитель ЦПО</w:t>
            </w:r>
          </w:p>
        </w:tc>
        <w:tc>
          <w:tcPr>
            <w:tcW w:w="1622" w:type="pct"/>
            <w:shd w:val="clear" w:color="auto" w:fill="auto"/>
          </w:tcPr>
          <w:p w14:paraId="70FA53FF" w14:textId="45592BBC" w:rsidR="00200C20" w:rsidRDefault="00200C20" w:rsidP="00CA28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Департамента проектного управления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E7559F1" w14:textId="77777777" w:rsidR="00200C20" w:rsidRPr="007A495E" w:rsidRDefault="00200C20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07085995" w14:textId="77777777" w:rsidR="00200C20" w:rsidRPr="007A495E" w:rsidRDefault="00200C20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6661533D" w14:textId="77777777" w:rsidR="00200C20" w:rsidRPr="007A495E" w:rsidRDefault="00200C20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3EC32826" w14:textId="08EF952E" w:rsidR="00200C20" w:rsidRPr="007A495E" w:rsidRDefault="00200C20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Голубев Д.И.</w:t>
            </w:r>
          </w:p>
        </w:tc>
        <w:tc>
          <w:tcPr>
            <w:tcW w:w="473" w:type="pct"/>
            <w:vAlign w:val="center"/>
          </w:tcPr>
          <w:p w14:paraId="5FE7FD3D" w14:textId="77777777" w:rsidR="00200C20" w:rsidRPr="007A495E" w:rsidRDefault="00200C20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5F68C8BC" w14:textId="77777777" w:rsidTr="001549C3">
        <w:trPr>
          <w:cantSplit/>
          <w:trHeight w:val="118"/>
        </w:trPr>
        <w:tc>
          <w:tcPr>
            <w:tcW w:w="676" w:type="pct"/>
          </w:tcPr>
          <w:p w14:paraId="315BC4A3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1622" w:type="pct"/>
            <w:shd w:val="clear" w:color="auto" w:fill="auto"/>
          </w:tcPr>
          <w:p w14:paraId="28937F1A" w14:textId="77777777" w:rsidR="007C7CA9" w:rsidRPr="007A495E" w:rsidRDefault="007F3C6A" w:rsidP="00CA2876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Д</w:t>
            </w:r>
            <w:r w:rsidR="007C7CA9" w:rsidRPr="007A495E">
              <w:rPr>
                <w:sz w:val="20"/>
                <w:szCs w:val="20"/>
              </w:rPr>
              <w:t>иректор Департамента здравоохранения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D7FD2C6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6BC5D6F6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1FD47DD3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35EBD534" w14:textId="77777777" w:rsidR="007C7CA9" w:rsidRPr="007A495E" w:rsidRDefault="007F3C6A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Добровольский А.А.</w:t>
            </w:r>
          </w:p>
        </w:tc>
        <w:tc>
          <w:tcPr>
            <w:tcW w:w="473" w:type="pct"/>
            <w:vAlign w:val="center"/>
          </w:tcPr>
          <w:p w14:paraId="335F05A8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39585C82" w14:textId="77777777" w:rsidTr="001549C3">
        <w:trPr>
          <w:cantSplit/>
          <w:trHeight w:val="118"/>
        </w:trPr>
        <w:tc>
          <w:tcPr>
            <w:tcW w:w="676" w:type="pct"/>
          </w:tcPr>
          <w:p w14:paraId="51E9B1CE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1622" w:type="pct"/>
            <w:shd w:val="clear" w:color="auto" w:fill="auto"/>
          </w:tcPr>
          <w:p w14:paraId="0D57200E" w14:textId="77777777" w:rsidR="007C7CA9" w:rsidRPr="007A495E" w:rsidRDefault="004C5E9A" w:rsidP="000D112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F3C6A" w:rsidRPr="007A495E">
              <w:rPr>
                <w:sz w:val="20"/>
                <w:szCs w:val="20"/>
              </w:rPr>
              <w:t>иректор</w:t>
            </w:r>
            <w:r w:rsidR="007C7CA9" w:rsidRPr="007A495E">
              <w:rPr>
                <w:sz w:val="20"/>
                <w:szCs w:val="20"/>
              </w:rPr>
              <w:t xml:space="preserve"> Департамента труда и занятости населения автономного округа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7561FF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4C3D543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67D4C75A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68F0ADD2" w14:textId="77777777" w:rsidR="007C7CA9" w:rsidRPr="007A495E" w:rsidRDefault="007F3C6A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Варлаков А.П.</w:t>
            </w:r>
          </w:p>
        </w:tc>
        <w:tc>
          <w:tcPr>
            <w:tcW w:w="473" w:type="pct"/>
            <w:vAlign w:val="center"/>
          </w:tcPr>
          <w:p w14:paraId="7449413B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10F748F6" w14:textId="77777777" w:rsidTr="001549C3">
        <w:trPr>
          <w:cantSplit/>
          <w:trHeight w:val="118"/>
        </w:trPr>
        <w:tc>
          <w:tcPr>
            <w:tcW w:w="676" w:type="pct"/>
          </w:tcPr>
          <w:p w14:paraId="0DE1CC9C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1622" w:type="pct"/>
            <w:shd w:val="clear" w:color="auto" w:fill="auto"/>
          </w:tcPr>
          <w:p w14:paraId="2A7326EF" w14:textId="77777777" w:rsidR="007C7CA9" w:rsidRPr="007A495E" w:rsidRDefault="007F3C6A" w:rsidP="000D1122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Директор Департамента образования и молодежной политики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EA96363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6356882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9B2536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19366D56" w14:textId="77777777" w:rsidR="007C7CA9" w:rsidRPr="007A495E" w:rsidRDefault="007F3C6A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Дренин А.А.</w:t>
            </w:r>
          </w:p>
        </w:tc>
        <w:tc>
          <w:tcPr>
            <w:tcW w:w="473" w:type="pct"/>
            <w:vAlign w:val="center"/>
          </w:tcPr>
          <w:p w14:paraId="580D4AB1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438723FB" w14:textId="77777777" w:rsidTr="001549C3">
        <w:trPr>
          <w:cantSplit/>
          <w:trHeight w:val="118"/>
        </w:trPr>
        <w:tc>
          <w:tcPr>
            <w:tcW w:w="676" w:type="pct"/>
          </w:tcPr>
          <w:p w14:paraId="79B6C4FA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1622" w:type="pct"/>
            <w:shd w:val="clear" w:color="auto" w:fill="auto"/>
          </w:tcPr>
          <w:p w14:paraId="73AFB330" w14:textId="77777777" w:rsidR="007C7CA9" w:rsidRPr="007A495E" w:rsidRDefault="007F3C6A" w:rsidP="000D1122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 xml:space="preserve">Директор Департамента культуры </w:t>
            </w:r>
            <w:r w:rsidR="007C7CA9" w:rsidRPr="007A495E">
              <w:rPr>
                <w:sz w:val="20"/>
                <w:szCs w:val="20"/>
              </w:rPr>
              <w:t xml:space="preserve">автономного округа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67A28C2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077A58BF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7BAB48B0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751075B4" w14:textId="77777777" w:rsidR="007C7CA9" w:rsidRPr="007A495E" w:rsidRDefault="007F3C6A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Латыпов А.А.</w:t>
            </w:r>
          </w:p>
        </w:tc>
        <w:tc>
          <w:tcPr>
            <w:tcW w:w="473" w:type="pct"/>
            <w:vAlign w:val="center"/>
          </w:tcPr>
          <w:p w14:paraId="13807EA4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33E6785E" w14:textId="77777777" w:rsidTr="001549C3">
        <w:trPr>
          <w:cantSplit/>
          <w:trHeight w:val="118"/>
        </w:trPr>
        <w:tc>
          <w:tcPr>
            <w:tcW w:w="676" w:type="pct"/>
          </w:tcPr>
          <w:p w14:paraId="327C3C2F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1622" w:type="pct"/>
            <w:shd w:val="clear" w:color="auto" w:fill="auto"/>
          </w:tcPr>
          <w:p w14:paraId="631DB568" w14:textId="77777777" w:rsidR="007C7CA9" w:rsidRPr="007A495E" w:rsidRDefault="00E50E27" w:rsidP="000D1122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Исполняющая обязанности дире</w:t>
            </w:r>
            <w:r w:rsidR="007F3C6A" w:rsidRPr="007A495E">
              <w:rPr>
                <w:sz w:val="20"/>
                <w:szCs w:val="20"/>
              </w:rPr>
              <w:t>к</w:t>
            </w:r>
            <w:r w:rsidRPr="007A495E">
              <w:rPr>
                <w:sz w:val="20"/>
                <w:szCs w:val="20"/>
              </w:rPr>
              <w:t>тора</w:t>
            </w:r>
            <w:r w:rsidR="007C7CA9" w:rsidRPr="007A495E">
              <w:rPr>
                <w:sz w:val="20"/>
                <w:szCs w:val="20"/>
              </w:rPr>
              <w:t xml:space="preserve"> Департамента общественных и внешних связей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5C54AED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7CD80809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6B94C57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0DB25DE1" w14:textId="77777777" w:rsidR="007C7CA9" w:rsidRPr="007A495E" w:rsidRDefault="007F3C6A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Орлова М.В.</w:t>
            </w:r>
          </w:p>
        </w:tc>
        <w:tc>
          <w:tcPr>
            <w:tcW w:w="473" w:type="pct"/>
            <w:vAlign w:val="center"/>
          </w:tcPr>
          <w:p w14:paraId="0EC84407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7CF3540B" w14:textId="77777777" w:rsidTr="001549C3">
        <w:trPr>
          <w:cantSplit/>
          <w:trHeight w:val="118"/>
        </w:trPr>
        <w:tc>
          <w:tcPr>
            <w:tcW w:w="676" w:type="pct"/>
          </w:tcPr>
          <w:p w14:paraId="2BA46DFD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1622" w:type="pct"/>
            <w:shd w:val="clear" w:color="auto" w:fill="auto"/>
          </w:tcPr>
          <w:p w14:paraId="5E1C5375" w14:textId="77777777" w:rsidR="007C7CA9" w:rsidRPr="007A495E" w:rsidRDefault="004C5E9A" w:rsidP="00B84D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50E27" w:rsidRPr="007A495E">
              <w:rPr>
                <w:sz w:val="20"/>
                <w:szCs w:val="20"/>
              </w:rPr>
              <w:t>иректор</w:t>
            </w:r>
            <w:r w:rsidR="007C7CA9" w:rsidRPr="007A495E">
              <w:rPr>
                <w:sz w:val="20"/>
                <w:szCs w:val="20"/>
              </w:rPr>
              <w:t xml:space="preserve"> Департамента промышленности автономного округа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FBA9374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33B7D52F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2E7A3249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20E7D591" w14:textId="77777777" w:rsidR="007C7CA9" w:rsidRPr="007A495E" w:rsidRDefault="00E50E27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Зайцев К.С.</w:t>
            </w:r>
          </w:p>
        </w:tc>
        <w:tc>
          <w:tcPr>
            <w:tcW w:w="473" w:type="pct"/>
            <w:vAlign w:val="center"/>
          </w:tcPr>
          <w:p w14:paraId="78F8D43E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051E0D0D" w14:textId="77777777" w:rsidTr="001549C3">
        <w:trPr>
          <w:cantSplit/>
          <w:trHeight w:val="118"/>
        </w:trPr>
        <w:tc>
          <w:tcPr>
            <w:tcW w:w="676" w:type="pct"/>
          </w:tcPr>
          <w:p w14:paraId="1DEC1E36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064FCCF8" w14:textId="77777777" w:rsidR="007C7CA9" w:rsidRPr="007A495E" w:rsidRDefault="00B84DF0" w:rsidP="00B84D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A495E">
              <w:rPr>
                <w:sz w:val="20"/>
                <w:szCs w:val="20"/>
              </w:rPr>
              <w:t>иректор</w:t>
            </w:r>
            <w:r w:rsidR="007C7CA9" w:rsidRPr="007A495E">
              <w:rPr>
                <w:sz w:val="20"/>
                <w:szCs w:val="20"/>
              </w:rPr>
              <w:t xml:space="preserve"> Департамента недропользования и природных ресурсов автономного округа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E77074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775F300B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19C2FC80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685D808E" w14:textId="77777777" w:rsidR="007C7CA9" w:rsidRPr="007A495E" w:rsidRDefault="00E50E27" w:rsidP="00E50E2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Филатов С.А.</w:t>
            </w:r>
          </w:p>
        </w:tc>
        <w:tc>
          <w:tcPr>
            <w:tcW w:w="473" w:type="pct"/>
            <w:vAlign w:val="center"/>
          </w:tcPr>
          <w:p w14:paraId="6619C16B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258C90F4" w14:textId="77777777" w:rsidTr="001549C3">
        <w:trPr>
          <w:cantSplit/>
          <w:trHeight w:val="118"/>
        </w:trPr>
        <w:tc>
          <w:tcPr>
            <w:tcW w:w="676" w:type="pct"/>
          </w:tcPr>
          <w:p w14:paraId="6CE763C4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03EB5150" w14:textId="77777777" w:rsidR="007C7CA9" w:rsidRPr="007A495E" w:rsidRDefault="00E50E27" w:rsidP="00B84DF0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 xml:space="preserve">Руководитель </w:t>
            </w:r>
            <w:r w:rsidR="007C7CA9" w:rsidRPr="007A495E">
              <w:rPr>
                <w:sz w:val="20"/>
                <w:szCs w:val="20"/>
              </w:rPr>
              <w:t>Службы по контролю и надзору в сфере охраны окружающей среды, объектов животного мира и лесных отношений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59B2E52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D4CEBD6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6B0047E2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04D28C76" w14:textId="77777777" w:rsidR="007C7CA9" w:rsidRPr="007A495E" w:rsidRDefault="00E50E27" w:rsidP="00E50E2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Пикунов С.В.</w:t>
            </w:r>
          </w:p>
        </w:tc>
        <w:tc>
          <w:tcPr>
            <w:tcW w:w="473" w:type="pct"/>
            <w:vAlign w:val="center"/>
          </w:tcPr>
          <w:p w14:paraId="1C6338F3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5E15919C" w14:textId="77777777" w:rsidTr="001549C3">
        <w:trPr>
          <w:cantSplit/>
          <w:trHeight w:val="118"/>
        </w:trPr>
        <w:tc>
          <w:tcPr>
            <w:tcW w:w="676" w:type="pct"/>
          </w:tcPr>
          <w:p w14:paraId="1CA1AFD8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01E3A4B9" w14:textId="77777777" w:rsidR="007C7CA9" w:rsidRPr="007A495E" w:rsidRDefault="004C5E9A" w:rsidP="00B84D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50E27" w:rsidRPr="007A495E">
              <w:rPr>
                <w:sz w:val="20"/>
                <w:szCs w:val="20"/>
              </w:rPr>
              <w:t>иректор</w:t>
            </w:r>
            <w:r w:rsidR="007C7CA9" w:rsidRPr="007A495E">
              <w:rPr>
                <w:sz w:val="20"/>
                <w:szCs w:val="20"/>
              </w:rPr>
              <w:t xml:space="preserve"> Департамента физической культуры и спорта </w:t>
            </w:r>
            <w:r w:rsidR="00E50E27" w:rsidRPr="007A495E">
              <w:rPr>
                <w:sz w:val="20"/>
                <w:szCs w:val="20"/>
              </w:rPr>
              <w:t>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53309FA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62127B36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7A0DAAB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795B4874" w14:textId="77777777" w:rsidR="007C7CA9" w:rsidRPr="007A495E" w:rsidRDefault="00E50E27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Артамонов С.И.</w:t>
            </w:r>
          </w:p>
        </w:tc>
        <w:tc>
          <w:tcPr>
            <w:tcW w:w="473" w:type="pct"/>
            <w:vAlign w:val="center"/>
          </w:tcPr>
          <w:p w14:paraId="3DF794D5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32E01CE8" w14:textId="77777777" w:rsidTr="001549C3">
        <w:trPr>
          <w:cantSplit/>
          <w:trHeight w:val="118"/>
        </w:trPr>
        <w:tc>
          <w:tcPr>
            <w:tcW w:w="676" w:type="pct"/>
          </w:tcPr>
          <w:p w14:paraId="7C7FEC87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52A1F599" w14:textId="77777777" w:rsidR="007C7CA9" w:rsidRPr="007A495E" w:rsidRDefault="00B84DF0" w:rsidP="00B84D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A495E">
              <w:rPr>
                <w:sz w:val="20"/>
                <w:szCs w:val="20"/>
              </w:rPr>
              <w:t>иректор</w:t>
            </w:r>
            <w:r w:rsidR="007C7CA9" w:rsidRPr="007A495E">
              <w:rPr>
                <w:sz w:val="20"/>
                <w:szCs w:val="20"/>
              </w:rPr>
              <w:t xml:space="preserve"> Департамента информационных технологий и цифрового развития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A57C07B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037FF69E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5F24CD42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21E35038" w14:textId="77777777" w:rsidR="007C7CA9" w:rsidRPr="007A495E" w:rsidRDefault="00E50E27" w:rsidP="00266FB7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Ципорин П.И.</w:t>
            </w:r>
          </w:p>
        </w:tc>
        <w:tc>
          <w:tcPr>
            <w:tcW w:w="473" w:type="pct"/>
            <w:vAlign w:val="center"/>
          </w:tcPr>
          <w:p w14:paraId="288935C2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4BF406A4" w14:textId="77777777" w:rsidTr="001549C3">
        <w:trPr>
          <w:cantSplit/>
          <w:trHeight w:val="118"/>
        </w:trPr>
        <w:tc>
          <w:tcPr>
            <w:tcW w:w="676" w:type="pct"/>
          </w:tcPr>
          <w:p w14:paraId="5AC1CA6B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577F586A" w14:textId="77777777" w:rsidR="007C7CA9" w:rsidRPr="007A495E" w:rsidRDefault="00394CF1" w:rsidP="00B84DF0">
            <w:pPr>
              <w:rPr>
                <w:color w:val="FF0000"/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Руководитель</w:t>
            </w:r>
            <w:r w:rsidR="007C7CA9" w:rsidRPr="007A495E">
              <w:rPr>
                <w:sz w:val="20"/>
                <w:szCs w:val="20"/>
              </w:rPr>
              <w:t xml:space="preserve"> Ветеринарн</w:t>
            </w:r>
            <w:r w:rsidRPr="007A495E">
              <w:rPr>
                <w:sz w:val="20"/>
                <w:szCs w:val="20"/>
              </w:rPr>
              <w:t>ой службы</w:t>
            </w:r>
            <w:r w:rsidR="007C7CA9" w:rsidRPr="007A495E">
              <w:rPr>
                <w:sz w:val="20"/>
                <w:szCs w:val="20"/>
              </w:rPr>
              <w:t xml:space="preserve"> автономного округа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B6FC9C7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1A9CA705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6C0287C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14DDE355" w14:textId="77777777" w:rsidR="007C7CA9" w:rsidRPr="007A495E" w:rsidRDefault="00394CF1" w:rsidP="00394CF1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  <w:lang w:eastAsia="x-none"/>
              </w:rPr>
              <w:t>Зуев А.А.</w:t>
            </w:r>
          </w:p>
        </w:tc>
        <w:tc>
          <w:tcPr>
            <w:tcW w:w="473" w:type="pct"/>
            <w:vAlign w:val="center"/>
          </w:tcPr>
          <w:p w14:paraId="1F66F5E5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1241CE28" w14:textId="77777777" w:rsidTr="001549C3">
        <w:trPr>
          <w:cantSplit/>
          <w:trHeight w:val="118"/>
        </w:trPr>
        <w:tc>
          <w:tcPr>
            <w:tcW w:w="676" w:type="pct"/>
          </w:tcPr>
          <w:p w14:paraId="6BAFA11C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4BC49FB7" w14:textId="77777777" w:rsidR="007C7CA9" w:rsidRPr="007A495E" w:rsidRDefault="004C5E9A" w:rsidP="00B84D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94CF1" w:rsidRPr="007A495E">
              <w:rPr>
                <w:sz w:val="20"/>
                <w:szCs w:val="20"/>
              </w:rPr>
              <w:t>иректор</w:t>
            </w:r>
            <w:r w:rsidR="007C7CA9" w:rsidRPr="007A495E">
              <w:rPr>
                <w:sz w:val="20"/>
                <w:szCs w:val="20"/>
              </w:rPr>
              <w:t xml:space="preserve"> Департамента социального развития автономного округа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13002BA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39E56BD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316701E1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57BFE85B" w14:textId="77777777" w:rsidR="007C7CA9" w:rsidRPr="007A495E" w:rsidRDefault="00394CF1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  <w:lang w:eastAsia="x-none"/>
              </w:rPr>
              <w:t>Пономарева Т.А.</w:t>
            </w:r>
          </w:p>
        </w:tc>
        <w:tc>
          <w:tcPr>
            <w:tcW w:w="473" w:type="pct"/>
            <w:vAlign w:val="center"/>
          </w:tcPr>
          <w:p w14:paraId="7841E02B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544FB747" w14:textId="77777777" w:rsidTr="001549C3">
        <w:trPr>
          <w:cantSplit/>
          <w:trHeight w:val="118"/>
        </w:trPr>
        <w:tc>
          <w:tcPr>
            <w:tcW w:w="676" w:type="pct"/>
          </w:tcPr>
          <w:p w14:paraId="018E83D1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53638DA4" w14:textId="77777777" w:rsidR="007C7CA9" w:rsidRPr="007A495E" w:rsidRDefault="004C5E9A" w:rsidP="00B84D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Белоярского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D3DA692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312BF3C0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7E32D5E0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7F43FD5D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Маненков С.П.</w:t>
            </w:r>
          </w:p>
        </w:tc>
        <w:tc>
          <w:tcPr>
            <w:tcW w:w="473" w:type="pct"/>
            <w:vAlign w:val="center"/>
          </w:tcPr>
          <w:p w14:paraId="6E5BD6E3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76CEB59E" w14:textId="77777777" w:rsidTr="001549C3">
        <w:trPr>
          <w:cantSplit/>
          <w:trHeight w:val="118"/>
        </w:trPr>
        <w:tc>
          <w:tcPr>
            <w:tcW w:w="676" w:type="pct"/>
          </w:tcPr>
          <w:p w14:paraId="1136FF87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05F5A4A1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Березовского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BB96C03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371796B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434BDEE7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50B32660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Фомин В.И.</w:t>
            </w:r>
          </w:p>
        </w:tc>
        <w:tc>
          <w:tcPr>
            <w:tcW w:w="473" w:type="pct"/>
            <w:vAlign w:val="center"/>
          </w:tcPr>
          <w:p w14:paraId="03D3FE48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3415A42D" w14:textId="77777777" w:rsidTr="001549C3">
        <w:trPr>
          <w:cantSplit/>
          <w:trHeight w:val="118"/>
        </w:trPr>
        <w:tc>
          <w:tcPr>
            <w:tcW w:w="676" w:type="pct"/>
          </w:tcPr>
          <w:p w14:paraId="731A67B4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57096797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Кондинского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ED7E7CB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BE42BB7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5B6DE492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21E68DC2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Дубовик А.В.</w:t>
            </w:r>
          </w:p>
        </w:tc>
        <w:tc>
          <w:tcPr>
            <w:tcW w:w="473" w:type="pct"/>
            <w:vAlign w:val="center"/>
          </w:tcPr>
          <w:p w14:paraId="24D9015A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7E694107" w14:textId="77777777" w:rsidTr="001549C3">
        <w:trPr>
          <w:cantSplit/>
          <w:trHeight w:val="118"/>
        </w:trPr>
        <w:tc>
          <w:tcPr>
            <w:tcW w:w="676" w:type="pct"/>
          </w:tcPr>
          <w:p w14:paraId="3D481AF4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123EDCDB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Нефтеюганского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0AB8BB6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201B89E7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5B863304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466000F6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Лапковская Г.В.</w:t>
            </w:r>
          </w:p>
        </w:tc>
        <w:tc>
          <w:tcPr>
            <w:tcW w:w="473" w:type="pct"/>
            <w:vAlign w:val="center"/>
          </w:tcPr>
          <w:p w14:paraId="6C11B568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4D6DDEE2" w14:textId="77777777" w:rsidTr="001549C3">
        <w:trPr>
          <w:cantSplit/>
          <w:trHeight w:val="118"/>
        </w:trPr>
        <w:tc>
          <w:tcPr>
            <w:tcW w:w="676" w:type="pct"/>
          </w:tcPr>
          <w:p w14:paraId="26F09943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77347295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 xml:space="preserve">лава </w:t>
            </w:r>
            <w:proofErr w:type="spellStart"/>
            <w:r w:rsidR="007C7CA9" w:rsidRPr="007A495E">
              <w:rPr>
                <w:sz w:val="20"/>
                <w:szCs w:val="20"/>
              </w:rPr>
              <w:t>Нижневартовского</w:t>
            </w:r>
            <w:proofErr w:type="spellEnd"/>
            <w:r w:rsidR="007C7CA9" w:rsidRPr="007A495E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21CB6C4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129C41C4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F93B766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30EF8A90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Саломатин Б.А.</w:t>
            </w:r>
          </w:p>
        </w:tc>
        <w:tc>
          <w:tcPr>
            <w:tcW w:w="473" w:type="pct"/>
            <w:vAlign w:val="center"/>
          </w:tcPr>
          <w:p w14:paraId="70A38D3A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24B43D79" w14:textId="77777777" w:rsidTr="001549C3">
        <w:trPr>
          <w:cantSplit/>
          <w:trHeight w:val="118"/>
        </w:trPr>
        <w:tc>
          <w:tcPr>
            <w:tcW w:w="676" w:type="pct"/>
          </w:tcPr>
          <w:p w14:paraId="0B0C64D6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75852C52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Октябрьского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1024A0A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1FDF2C0A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4FA93D45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2AA05E67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Куташова А.П.</w:t>
            </w:r>
          </w:p>
        </w:tc>
        <w:tc>
          <w:tcPr>
            <w:tcW w:w="473" w:type="pct"/>
            <w:vAlign w:val="center"/>
          </w:tcPr>
          <w:p w14:paraId="65526331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04C9EE1A" w14:textId="77777777" w:rsidTr="001549C3">
        <w:trPr>
          <w:cantSplit/>
          <w:trHeight w:val="118"/>
        </w:trPr>
        <w:tc>
          <w:tcPr>
            <w:tcW w:w="676" w:type="pct"/>
          </w:tcPr>
          <w:p w14:paraId="31A7094C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701C873E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Советского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17D3F2D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0CED5953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8886C91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74B9BEFB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Набатов И.А.</w:t>
            </w:r>
          </w:p>
        </w:tc>
        <w:tc>
          <w:tcPr>
            <w:tcW w:w="473" w:type="pct"/>
            <w:vAlign w:val="center"/>
          </w:tcPr>
          <w:p w14:paraId="14E087E4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768411BD" w14:textId="77777777" w:rsidTr="001549C3">
        <w:trPr>
          <w:cantSplit/>
          <w:trHeight w:val="118"/>
        </w:trPr>
        <w:tc>
          <w:tcPr>
            <w:tcW w:w="676" w:type="pct"/>
          </w:tcPr>
          <w:p w14:paraId="51C01EBB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5267CA1E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 xml:space="preserve">лава Сургутского </w:t>
            </w:r>
            <w:r w:rsidR="00DD39A6">
              <w:rPr>
                <w:sz w:val="20"/>
                <w:szCs w:val="20"/>
              </w:rPr>
              <w:t>р</w:t>
            </w:r>
            <w:r w:rsidR="007C7CA9" w:rsidRPr="007A495E">
              <w:rPr>
                <w:sz w:val="20"/>
                <w:szCs w:val="20"/>
              </w:rPr>
              <w:t>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2C1C719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0F0000FF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0E32F44E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53D31A9E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Трубецкой А.А.</w:t>
            </w:r>
          </w:p>
        </w:tc>
        <w:tc>
          <w:tcPr>
            <w:tcW w:w="473" w:type="pct"/>
            <w:vAlign w:val="center"/>
          </w:tcPr>
          <w:p w14:paraId="64B107C6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2A0049" w:rsidRPr="007A495E" w14:paraId="4C88F3D8" w14:textId="77777777" w:rsidTr="001549C3">
        <w:trPr>
          <w:cantSplit/>
          <w:trHeight w:val="118"/>
        </w:trPr>
        <w:tc>
          <w:tcPr>
            <w:tcW w:w="676" w:type="pct"/>
          </w:tcPr>
          <w:p w14:paraId="43A9858F" w14:textId="77777777" w:rsidR="007C7CA9" w:rsidRPr="007A495E" w:rsidRDefault="007C7CA9" w:rsidP="001B6FF8">
            <w:pPr>
              <w:rPr>
                <w:color w:val="000000"/>
                <w:sz w:val="20"/>
                <w:szCs w:val="20"/>
              </w:rPr>
            </w:pPr>
            <w:r w:rsidRPr="007A495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622" w:type="pct"/>
            <w:shd w:val="clear" w:color="auto" w:fill="auto"/>
          </w:tcPr>
          <w:p w14:paraId="59758934" w14:textId="77777777" w:rsidR="007C7CA9" w:rsidRPr="007A495E" w:rsidRDefault="004C5E9A" w:rsidP="00DD3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C7CA9" w:rsidRPr="007A495E">
              <w:rPr>
                <w:sz w:val="20"/>
                <w:szCs w:val="20"/>
              </w:rPr>
              <w:t>лава Ханты-Мансийского района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D1D69F5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3C769C38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  <w:lang w:val="x-none"/>
              </w:rPr>
            </w:pPr>
          </w:p>
        </w:tc>
        <w:tc>
          <w:tcPr>
            <w:tcW w:w="541" w:type="pct"/>
            <w:vAlign w:val="center"/>
          </w:tcPr>
          <w:p w14:paraId="2D53DD5F" w14:textId="77777777" w:rsidR="007C7CA9" w:rsidRPr="007A495E" w:rsidRDefault="007C7CA9" w:rsidP="001B6F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056054DD" w14:textId="77777777" w:rsidR="007C7CA9" w:rsidRPr="007A495E" w:rsidRDefault="00C9212E" w:rsidP="00C9212E">
            <w:pPr>
              <w:shd w:val="clear" w:color="auto" w:fill="FFFFFF"/>
              <w:suppressAutoHyphens/>
              <w:jc w:val="center"/>
              <w:outlineLvl w:val="0"/>
              <w:rPr>
                <w:color w:val="FF0000"/>
                <w:sz w:val="20"/>
                <w:szCs w:val="20"/>
                <w:lang w:eastAsia="x-none"/>
              </w:rPr>
            </w:pPr>
            <w:r w:rsidRPr="007A495E">
              <w:rPr>
                <w:sz w:val="20"/>
                <w:szCs w:val="20"/>
              </w:rPr>
              <w:t>Минулин К.Р.</w:t>
            </w:r>
          </w:p>
        </w:tc>
        <w:tc>
          <w:tcPr>
            <w:tcW w:w="473" w:type="pct"/>
            <w:vAlign w:val="center"/>
          </w:tcPr>
          <w:p w14:paraId="5BA46379" w14:textId="77777777" w:rsidR="007C7CA9" w:rsidRPr="007A495E" w:rsidRDefault="007C7CA9" w:rsidP="001B6FF8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3CFF8BF9" w14:textId="77777777" w:rsidR="001B6FF8" w:rsidRDefault="001B6FF8" w:rsidP="001B6FF8">
      <w:pPr>
        <w:jc w:val="both"/>
        <w:rPr>
          <w:rFonts w:ascii="Calibri" w:hAnsi="Calibri"/>
          <w:color w:val="0070C0"/>
          <w:sz w:val="20"/>
          <w:szCs w:val="20"/>
        </w:rPr>
      </w:pPr>
    </w:p>
    <w:p w14:paraId="32A99584" w14:textId="77777777" w:rsidR="001B6FF8" w:rsidRPr="005E2776" w:rsidRDefault="001B6FF8" w:rsidP="001B6FF8">
      <w:pPr>
        <w:jc w:val="both"/>
        <w:rPr>
          <w:rFonts w:ascii="Calibri" w:hAnsi="Calibri"/>
          <w:color w:val="0070C0"/>
          <w:sz w:val="20"/>
          <w:szCs w:val="20"/>
        </w:rPr>
      </w:pPr>
    </w:p>
    <w:p w14:paraId="2ED9BC6D" w14:textId="77777777" w:rsidR="001B6FF8" w:rsidRPr="00BF1116" w:rsidRDefault="001B6FF8" w:rsidP="001B6FF8">
      <w:pPr>
        <w:rPr>
          <w:i/>
        </w:rPr>
      </w:pPr>
      <w:r w:rsidRPr="00BF1116">
        <w:rPr>
          <w:i/>
        </w:rPr>
        <w:t xml:space="preserve"> </w:t>
      </w:r>
    </w:p>
    <w:p w14:paraId="59970054" w14:textId="7E8473BE" w:rsidR="00AD3BC0" w:rsidRPr="00AD3BC0" w:rsidRDefault="00AD3BC0" w:rsidP="001549C3">
      <w:r w:rsidRPr="00AD3BC0">
        <w:br w:type="page"/>
      </w:r>
    </w:p>
    <w:p w14:paraId="10F48111" w14:textId="77777777" w:rsidR="00AD3BC0" w:rsidRPr="00AD3BC0" w:rsidRDefault="00AD3BC0" w:rsidP="00AD3BC0">
      <w:pPr>
        <w:jc w:val="center"/>
        <w:rPr>
          <w:b/>
        </w:rPr>
      </w:pPr>
      <w:r w:rsidRPr="00AD3BC0">
        <w:rPr>
          <w:b/>
        </w:rPr>
        <w:lastRenderedPageBreak/>
        <w:t xml:space="preserve">Лист ознакомления </w:t>
      </w:r>
    </w:p>
    <w:p w14:paraId="0F0827E5" w14:textId="77777777" w:rsidR="00AD3BC0" w:rsidRPr="00AD3BC0" w:rsidRDefault="00AD3BC0" w:rsidP="00AD3BC0"/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2776"/>
        <w:gridCol w:w="708"/>
        <w:gridCol w:w="774"/>
        <w:gridCol w:w="1072"/>
        <w:gridCol w:w="1842"/>
        <w:gridCol w:w="1416"/>
      </w:tblGrid>
      <w:tr w:rsidR="00AD3BC0" w:rsidRPr="00436976" w14:paraId="2FCF5721" w14:textId="77777777" w:rsidTr="00D83634">
        <w:trPr>
          <w:trHeight w:val="368"/>
          <w:tblHeader/>
        </w:trPr>
        <w:tc>
          <w:tcPr>
            <w:tcW w:w="851" w:type="pct"/>
            <w:shd w:val="clear" w:color="auto" w:fill="FFFFFF"/>
            <w:vAlign w:val="center"/>
          </w:tcPr>
          <w:p w14:paraId="46EF30F1" w14:textId="77777777" w:rsidR="00AD3BC0" w:rsidRPr="00436976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 xml:space="preserve">Проектная роль </w:t>
            </w:r>
          </w:p>
        </w:tc>
        <w:tc>
          <w:tcPr>
            <w:tcW w:w="1341" w:type="pct"/>
            <w:shd w:val="clear" w:color="auto" w:fill="FFFFFF"/>
          </w:tcPr>
          <w:p w14:paraId="61356298" w14:textId="77777777" w:rsidR="00AD3BC0" w:rsidRPr="00436976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342" w:type="pct"/>
            <w:shd w:val="clear" w:color="auto" w:fill="FFFFFF"/>
            <w:vAlign w:val="center"/>
          </w:tcPr>
          <w:p w14:paraId="58144147" w14:textId="77777777" w:rsidR="00AD3BC0" w:rsidRPr="00436976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>Виза</w:t>
            </w:r>
          </w:p>
        </w:tc>
        <w:tc>
          <w:tcPr>
            <w:tcW w:w="374" w:type="pct"/>
            <w:shd w:val="clear" w:color="auto" w:fill="FFFFFF"/>
            <w:vAlign w:val="center"/>
          </w:tcPr>
          <w:p w14:paraId="1C191564" w14:textId="77777777" w:rsidR="00AD3BC0" w:rsidRPr="00436976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>Дата</w:t>
            </w:r>
          </w:p>
        </w:tc>
        <w:tc>
          <w:tcPr>
            <w:tcW w:w="518" w:type="pct"/>
            <w:shd w:val="clear" w:color="auto" w:fill="FFFFFF"/>
            <w:vAlign w:val="center"/>
          </w:tcPr>
          <w:p w14:paraId="09565394" w14:textId="77777777" w:rsidR="00AD3BC0" w:rsidRPr="00436976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>Подпись</w:t>
            </w:r>
            <w:r w:rsidRPr="00436976">
              <w:rPr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890" w:type="pct"/>
            <w:shd w:val="clear" w:color="auto" w:fill="FFFFFF"/>
            <w:vAlign w:val="center"/>
          </w:tcPr>
          <w:p w14:paraId="4FD11BB9" w14:textId="77777777" w:rsidR="00AD3BC0" w:rsidRPr="00436976" w:rsidRDefault="00AD3BC0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>Ф.И.О.</w:t>
            </w:r>
          </w:p>
        </w:tc>
        <w:tc>
          <w:tcPr>
            <w:tcW w:w="684" w:type="pct"/>
            <w:shd w:val="clear" w:color="auto" w:fill="FFFFFF"/>
            <w:vAlign w:val="center"/>
          </w:tcPr>
          <w:p w14:paraId="24216293" w14:textId="77777777" w:rsidR="00AD3BC0" w:rsidRPr="00436976" w:rsidRDefault="00B245E5" w:rsidP="00AD3BC0">
            <w:pPr>
              <w:shd w:val="clear" w:color="auto" w:fill="FFFFFF"/>
              <w:suppressAutoHyphens/>
              <w:ind w:right="502"/>
              <w:jc w:val="center"/>
              <w:rPr>
                <w:sz w:val="20"/>
                <w:szCs w:val="20"/>
              </w:rPr>
            </w:pPr>
            <w:r w:rsidRPr="00436976">
              <w:rPr>
                <w:sz w:val="20"/>
                <w:szCs w:val="20"/>
              </w:rPr>
              <w:t>Примечан</w:t>
            </w:r>
            <w:r w:rsidR="00AD3BC0" w:rsidRPr="00436976">
              <w:rPr>
                <w:sz w:val="20"/>
                <w:szCs w:val="20"/>
              </w:rPr>
              <w:t>ие</w:t>
            </w:r>
          </w:p>
        </w:tc>
      </w:tr>
      <w:tr w:rsidR="004E3D6C" w:rsidRPr="00436976" w14:paraId="0B28EBDE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404E4988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436976">
              <w:rPr>
                <w:sz w:val="20"/>
                <w:szCs w:val="20"/>
                <w:lang w:eastAsia="x-none"/>
              </w:rPr>
              <w:t>Исполнитель</w:t>
            </w:r>
          </w:p>
        </w:tc>
        <w:tc>
          <w:tcPr>
            <w:tcW w:w="1341" w:type="pct"/>
          </w:tcPr>
          <w:p w14:paraId="1667B742" w14:textId="77777777" w:rsidR="00432DF7" w:rsidRPr="00436976" w:rsidRDefault="00DD39A6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32DF7" w:rsidRPr="00436976">
              <w:rPr>
                <w:sz w:val="20"/>
                <w:szCs w:val="20"/>
              </w:rPr>
              <w:t xml:space="preserve">аместитель директора Департамента здравоохранения автономного округа 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23EE1214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7F385E75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308C9C80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1D5CA6DB" w14:textId="77777777" w:rsidR="00432DF7" w:rsidRPr="00436976" w:rsidRDefault="00432DF7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 xml:space="preserve">Бычкова </w:t>
            </w:r>
            <w:r w:rsidR="00B245E5" w:rsidRPr="00436976">
              <w:rPr>
                <w:sz w:val="20"/>
                <w:szCs w:val="20"/>
              </w:rPr>
              <w:t>И.Ю.</w:t>
            </w:r>
          </w:p>
        </w:tc>
        <w:tc>
          <w:tcPr>
            <w:tcW w:w="684" w:type="pct"/>
            <w:vAlign w:val="center"/>
          </w:tcPr>
          <w:p w14:paraId="0679D68F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710599" w:rsidRPr="007A495E" w14:paraId="1B65426B" w14:textId="77777777" w:rsidTr="00D83634">
        <w:trPr>
          <w:cantSplit/>
          <w:trHeight w:val="118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54CD" w14:textId="77777777" w:rsidR="00710599" w:rsidRPr="00710599" w:rsidRDefault="00710599" w:rsidP="00710599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 w:rsidRPr="00710599">
              <w:rPr>
                <w:sz w:val="20"/>
                <w:szCs w:val="20"/>
                <w:lang w:eastAsia="x-none"/>
              </w:rPr>
              <w:t>Лицо, замещающее заказчика проекта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1C4F" w14:textId="77777777" w:rsidR="00710599" w:rsidRPr="00710599" w:rsidRDefault="00710599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Первый заместитель директора Департамента внутренней политики автономного округа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C263" w14:textId="77777777" w:rsidR="00710599" w:rsidRPr="00710599" w:rsidRDefault="00710599" w:rsidP="00710599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38F0" w14:textId="77777777" w:rsidR="00710599" w:rsidRPr="00710599" w:rsidRDefault="00710599" w:rsidP="00710599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3B63" w14:textId="77777777" w:rsidR="00710599" w:rsidRPr="00710599" w:rsidRDefault="00710599" w:rsidP="00710599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0388" w14:textId="77777777" w:rsidR="00710599" w:rsidRPr="007A495E" w:rsidRDefault="00710599" w:rsidP="00710599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7A495E">
              <w:rPr>
                <w:sz w:val="20"/>
                <w:szCs w:val="20"/>
              </w:rPr>
              <w:t>Сердюков Д.В.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4595" w14:textId="77777777" w:rsidR="00710599" w:rsidRPr="007A495E" w:rsidRDefault="00710599" w:rsidP="00710599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62C1E917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16B1BBD2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3B7F1C90" w14:textId="77777777" w:rsidR="00432DF7" w:rsidRPr="00436976" w:rsidRDefault="00303406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32DF7" w:rsidRPr="00436976">
              <w:rPr>
                <w:sz w:val="20"/>
                <w:szCs w:val="20"/>
              </w:rPr>
              <w:t xml:space="preserve">аместитель директора Департамента здравоохранения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16779FC6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06393225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5B45664B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10723593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Нигматулин В.А.</w:t>
            </w:r>
          </w:p>
        </w:tc>
        <w:tc>
          <w:tcPr>
            <w:tcW w:w="684" w:type="pct"/>
            <w:vAlign w:val="center"/>
          </w:tcPr>
          <w:p w14:paraId="087DF23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67253069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441811A3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6A6984D6" w14:textId="77777777" w:rsidR="00432DF7" w:rsidRPr="00436976" w:rsidRDefault="00303406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32DF7" w:rsidRPr="00436976">
              <w:rPr>
                <w:sz w:val="20"/>
                <w:szCs w:val="20"/>
              </w:rPr>
              <w:t xml:space="preserve">аместитель начальника управления – начальник </w:t>
            </w:r>
            <w:proofErr w:type="gramStart"/>
            <w:r w:rsidR="00432DF7" w:rsidRPr="00436976">
              <w:rPr>
                <w:sz w:val="20"/>
                <w:szCs w:val="20"/>
              </w:rPr>
              <w:t>отдела программ содействия занятости населения</w:t>
            </w:r>
            <w:proofErr w:type="gramEnd"/>
            <w:r w:rsidR="00432DF7" w:rsidRPr="00436976">
              <w:rPr>
                <w:sz w:val="20"/>
                <w:szCs w:val="20"/>
              </w:rPr>
              <w:t xml:space="preserve"> и анализа рынка труда Управление отраслевого планирования, анализа и прогнозирования Департамента труда и занятости населения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D19F1C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175DA961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7F379D5D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139D02A8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Миронова Ю.А.</w:t>
            </w:r>
          </w:p>
        </w:tc>
        <w:tc>
          <w:tcPr>
            <w:tcW w:w="684" w:type="pct"/>
            <w:vAlign w:val="center"/>
          </w:tcPr>
          <w:p w14:paraId="097BA2E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611642C4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18BF2AB3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78D5E6D9" w14:textId="77777777" w:rsidR="00432DF7" w:rsidRPr="00436976" w:rsidRDefault="00DD39A6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36976">
              <w:rPr>
                <w:sz w:val="20"/>
                <w:szCs w:val="20"/>
              </w:rPr>
              <w:t>ачальник</w:t>
            </w:r>
            <w:r w:rsidR="00432DF7" w:rsidRPr="00436976">
              <w:rPr>
                <w:sz w:val="20"/>
                <w:szCs w:val="20"/>
              </w:rPr>
              <w:t xml:space="preserve"> отдела юридической и кадровой работы Административного управления Департамента труда и занятости населения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4105FA2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1D5ABCF4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3D0FB01C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1DE4095A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Слинкина И.А.</w:t>
            </w:r>
          </w:p>
        </w:tc>
        <w:tc>
          <w:tcPr>
            <w:tcW w:w="684" w:type="pct"/>
            <w:vAlign w:val="center"/>
          </w:tcPr>
          <w:p w14:paraId="504779BE" w14:textId="77777777" w:rsidR="00432DF7" w:rsidRPr="00436976" w:rsidRDefault="00432DF7" w:rsidP="00B245E5">
            <w:pPr>
              <w:shd w:val="clear" w:color="auto" w:fill="FFFFFF"/>
              <w:suppressAutoHyphens/>
              <w:outlineLvl w:val="0"/>
              <w:rPr>
                <w:sz w:val="20"/>
                <w:szCs w:val="20"/>
                <w:lang w:eastAsia="x-none"/>
              </w:rPr>
            </w:pPr>
          </w:p>
        </w:tc>
      </w:tr>
      <w:tr w:rsidR="00432DF7" w:rsidRPr="00436976" w14:paraId="0FD8642A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2E0C43C1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279001D5" w14:textId="77777777" w:rsidR="00432DF7" w:rsidRPr="00436976" w:rsidRDefault="00303406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32DF7" w:rsidRPr="00436976">
              <w:rPr>
                <w:sz w:val="20"/>
                <w:szCs w:val="20"/>
              </w:rPr>
              <w:t>лавный специалист отдел непрерывного образования коренных малочисленных народов Севера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5AA2FD21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39D5B008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55CF02F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01B19254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Вернер Е.М.</w:t>
            </w:r>
          </w:p>
        </w:tc>
        <w:tc>
          <w:tcPr>
            <w:tcW w:w="684" w:type="pct"/>
            <w:vAlign w:val="center"/>
          </w:tcPr>
          <w:p w14:paraId="144756C4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49CC14AF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7B876A42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15045F5D" w14:textId="6D434D7D" w:rsidR="00432DF7" w:rsidRPr="00436976" w:rsidRDefault="00F56E49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432DF7" w:rsidRPr="00436976">
              <w:rPr>
                <w:sz w:val="20"/>
                <w:szCs w:val="20"/>
              </w:rPr>
              <w:t xml:space="preserve"> отдела профессионального искусства и народного творчества Управления по вопросам культурной политики и культурных ценностей Департамента культуры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3CB3026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050318F2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62E0A80C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5F9BADAC" w14:textId="2D3DE222" w:rsidR="00432DF7" w:rsidRPr="00436976" w:rsidRDefault="00F56E49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>
              <w:rPr>
                <w:sz w:val="20"/>
                <w:szCs w:val="20"/>
              </w:rPr>
              <w:t>Петривляк Е.И.</w:t>
            </w:r>
          </w:p>
        </w:tc>
        <w:tc>
          <w:tcPr>
            <w:tcW w:w="684" w:type="pct"/>
            <w:vAlign w:val="center"/>
          </w:tcPr>
          <w:p w14:paraId="72628D1A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40D81D0F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35424954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lastRenderedPageBreak/>
              <w:t>Исполнитель</w:t>
            </w:r>
          </w:p>
        </w:tc>
        <w:tc>
          <w:tcPr>
            <w:tcW w:w="1341" w:type="pct"/>
          </w:tcPr>
          <w:p w14:paraId="4B03E77E" w14:textId="77777777" w:rsidR="00432DF7" w:rsidRPr="00436976" w:rsidRDefault="00DD39A6" w:rsidP="00DD39A6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32DF7" w:rsidRPr="00436976">
              <w:rPr>
                <w:sz w:val="20"/>
                <w:szCs w:val="20"/>
              </w:rPr>
              <w:t xml:space="preserve">аместитель начальника отдела правовой, кадровой и организационной работы Административно-правового управления Департамента общественных и внешних связей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FD4ADA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4D16DA8D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0CB28DF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0CEB97BB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Неустроева О.А.</w:t>
            </w:r>
          </w:p>
        </w:tc>
        <w:tc>
          <w:tcPr>
            <w:tcW w:w="684" w:type="pct"/>
            <w:vAlign w:val="center"/>
          </w:tcPr>
          <w:p w14:paraId="4528948F" w14:textId="77777777" w:rsidR="00432DF7" w:rsidRPr="00584825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</w:p>
        </w:tc>
      </w:tr>
      <w:tr w:rsidR="00D83634" w:rsidRPr="00436976" w14:paraId="09312438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4330BC49" w14:textId="3D473BDB" w:rsidR="00D83634" w:rsidRPr="00D83634" w:rsidRDefault="00D83634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Исполнитель</w:t>
            </w:r>
          </w:p>
        </w:tc>
        <w:tc>
          <w:tcPr>
            <w:tcW w:w="1341" w:type="pct"/>
          </w:tcPr>
          <w:p w14:paraId="3FB40546" w14:textId="62996046" w:rsidR="00D83634" w:rsidRDefault="00D83634" w:rsidP="00831575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 w:rsidRPr="00D83634">
              <w:rPr>
                <w:sz w:val="20"/>
                <w:szCs w:val="20"/>
              </w:rPr>
              <w:t>Заместитель начальника управления – начальник отдела</w:t>
            </w:r>
            <w:r>
              <w:rPr>
                <w:sz w:val="20"/>
                <w:szCs w:val="20"/>
              </w:rPr>
              <w:t xml:space="preserve"> </w:t>
            </w:r>
            <w:r w:rsidRPr="00D83634">
              <w:rPr>
                <w:sz w:val="20"/>
                <w:szCs w:val="20"/>
              </w:rPr>
              <w:t>правового регулирования</w:t>
            </w:r>
            <w:r>
              <w:rPr>
                <w:sz w:val="20"/>
                <w:szCs w:val="20"/>
              </w:rPr>
              <w:t xml:space="preserve">  </w:t>
            </w:r>
            <w:r w:rsidRPr="00D83634">
              <w:rPr>
                <w:sz w:val="20"/>
                <w:szCs w:val="20"/>
              </w:rPr>
              <w:t>Управлени</w:t>
            </w:r>
            <w:r w:rsidR="00831575">
              <w:rPr>
                <w:sz w:val="20"/>
                <w:szCs w:val="20"/>
              </w:rPr>
              <w:t>я</w:t>
            </w:r>
            <w:r w:rsidRPr="00D83634">
              <w:rPr>
                <w:sz w:val="20"/>
                <w:szCs w:val="20"/>
              </w:rPr>
              <w:t xml:space="preserve"> бюджетирования и правового регулирования Департамента промышленности автономного округа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783B3694" w14:textId="77777777" w:rsidR="00D83634" w:rsidRPr="00436976" w:rsidRDefault="00D83634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12A9B80A" w14:textId="77777777" w:rsidR="00D83634" w:rsidRPr="00436976" w:rsidRDefault="00D83634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4061D3F" w14:textId="77777777" w:rsidR="00D83634" w:rsidRPr="00436976" w:rsidRDefault="00D83634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499CA38C" w14:textId="0763F9F0" w:rsidR="00D83634" w:rsidRPr="00436976" w:rsidRDefault="0058482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Е.Е.</w:t>
            </w:r>
          </w:p>
        </w:tc>
        <w:tc>
          <w:tcPr>
            <w:tcW w:w="684" w:type="pct"/>
            <w:vAlign w:val="center"/>
          </w:tcPr>
          <w:p w14:paraId="193B0B67" w14:textId="77777777" w:rsidR="00D83634" w:rsidRPr="00436976" w:rsidRDefault="00D83634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1CA5CCB0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3DDFA835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4844D856" w14:textId="77777777" w:rsidR="00432DF7" w:rsidRPr="00436976" w:rsidRDefault="00303406" w:rsidP="003B793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32DF7" w:rsidRPr="00436976">
              <w:rPr>
                <w:sz w:val="20"/>
                <w:szCs w:val="20"/>
              </w:rPr>
              <w:t xml:space="preserve">ачальник </w:t>
            </w:r>
            <w:proofErr w:type="gramStart"/>
            <w:r w:rsidR="00432DF7" w:rsidRPr="00436976">
              <w:rPr>
                <w:sz w:val="20"/>
                <w:szCs w:val="20"/>
              </w:rPr>
              <w:t>отдела реализации программ Управления агропромышленного комплекса Департамента промышленности автономного округа</w:t>
            </w:r>
            <w:proofErr w:type="gramEnd"/>
            <w:r w:rsidR="00432DF7" w:rsidRPr="004369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142C485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01DFF711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8160944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506E311F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Фадин А.М.</w:t>
            </w:r>
          </w:p>
        </w:tc>
        <w:tc>
          <w:tcPr>
            <w:tcW w:w="684" w:type="pct"/>
            <w:vAlign w:val="center"/>
          </w:tcPr>
          <w:p w14:paraId="2E5F64AB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18345A56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1FAA4A3D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62EED8E1" w14:textId="77777777" w:rsidR="00432DF7" w:rsidRPr="00436976" w:rsidRDefault="00303406" w:rsidP="003B793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32DF7" w:rsidRPr="00436976">
              <w:rPr>
                <w:sz w:val="20"/>
                <w:szCs w:val="20"/>
              </w:rPr>
              <w:t xml:space="preserve">ачальник </w:t>
            </w:r>
            <w:proofErr w:type="gramStart"/>
            <w:r w:rsidR="00432DF7" w:rsidRPr="00436976">
              <w:rPr>
                <w:sz w:val="20"/>
                <w:szCs w:val="20"/>
              </w:rPr>
              <w:t>Управления традиционного хозяйствования коренных малочисленных народов Севера Департамента</w:t>
            </w:r>
            <w:proofErr w:type="gramEnd"/>
            <w:r w:rsidR="00432DF7" w:rsidRPr="00436976">
              <w:rPr>
                <w:sz w:val="20"/>
                <w:szCs w:val="20"/>
              </w:rPr>
              <w:t xml:space="preserve"> недропользования и природных ресурсов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00031DF6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12A12144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4A85D85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0BC95079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Лавров Е.А.</w:t>
            </w:r>
          </w:p>
        </w:tc>
        <w:tc>
          <w:tcPr>
            <w:tcW w:w="684" w:type="pct"/>
            <w:vAlign w:val="center"/>
          </w:tcPr>
          <w:p w14:paraId="4520D912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00C5594F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2B7A6411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115DBD51" w14:textId="77777777" w:rsidR="00432DF7" w:rsidRPr="00436976" w:rsidRDefault="003B7937" w:rsidP="003B793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36976">
              <w:rPr>
                <w:sz w:val="20"/>
                <w:szCs w:val="20"/>
              </w:rPr>
              <w:t>ачальник</w:t>
            </w:r>
            <w:r w:rsidR="00432DF7" w:rsidRPr="00436976">
              <w:rPr>
                <w:sz w:val="20"/>
                <w:szCs w:val="20"/>
              </w:rPr>
              <w:t xml:space="preserve"> Административного управления Службы по контролю и надзору в сфере охраны окружающей среды, объектов животного мира и лесных отношений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5434776F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7BD6C133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78BEC69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49D5CC33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Мартынова И.П.</w:t>
            </w:r>
          </w:p>
        </w:tc>
        <w:tc>
          <w:tcPr>
            <w:tcW w:w="684" w:type="pct"/>
            <w:vAlign w:val="center"/>
          </w:tcPr>
          <w:p w14:paraId="2A079AAB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0A174061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2DFFCE3E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4997F040" w14:textId="77777777" w:rsidR="00432DF7" w:rsidRPr="00436976" w:rsidRDefault="003B7937" w:rsidP="003B793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32DF7" w:rsidRPr="00436976">
              <w:rPr>
                <w:sz w:val="20"/>
                <w:szCs w:val="20"/>
              </w:rPr>
              <w:t>аместитель директора, начальник управления государственной политики в области физической культуры и спорта Департамента физической культуры и спорта автономного округа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4E8906A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48F92DD7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A606A33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7FD6D8E0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Конух С.Е.</w:t>
            </w:r>
          </w:p>
        </w:tc>
        <w:tc>
          <w:tcPr>
            <w:tcW w:w="684" w:type="pct"/>
            <w:vAlign w:val="center"/>
          </w:tcPr>
          <w:p w14:paraId="704B0BF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7BB403DF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390D7286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53EF5BBD" w14:textId="77777777" w:rsidR="00432DF7" w:rsidRPr="00436976" w:rsidRDefault="003B7937" w:rsidP="003B793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36976">
              <w:rPr>
                <w:sz w:val="20"/>
                <w:szCs w:val="20"/>
              </w:rPr>
              <w:t>онсультант</w:t>
            </w:r>
            <w:r w:rsidR="00432DF7" w:rsidRPr="00436976">
              <w:rPr>
                <w:sz w:val="20"/>
                <w:szCs w:val="20"/>
              </w:rPr>
              <w:t xml:space="preserve"> отдела развития связи и телерадиовещания </w:t>
            </w:r>
            <w:proofErr w:type="gramStart"/>
            <w:r w:rsidR="00432DF7" w:rsidRPr="00436976">
              <w:rPr>
                <w:sz w:val="20"/>
                <w:szCs w:val="20"/>
              </w:rPr>
              <w:t>Управления развития цифровой инфраструктуры Департамента информационных технологий</w:t>
            </w:r>
            <w:proofErr w:type="gramEnd"/>
            <w:r w:rsidR="00432DF7" w:rsidRPr="00436976">
              <w:rPr>
                <w:sz w:val="20"/>
                <w:szCs w:val="20"/>
              </w:rPr>
              <w:t xml:space="preserve"> и цифрового развития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209F526E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1B2A079A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367256EB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5B7D4325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Лалыка А.О.</w:t>
            </w:r>
          </w:p>
        </w:tc>
        <w:tc>
          <w:tcPr>
            <w:tcW w:w="684" w:type="pct"/>
            <w:vAlign w:val="center"/>
          </w:tcPr>
          <w:p w14:paraId="6F85D11C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4B12D04D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44058702" w14:textId="77777777" w:rsidR="00432DF7" w:rsidRPr="00436976" w:rsidRDefault="00B245E5" w:rsidP="00C35E61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lastRenderedPageBreak/>
              <w:t>Исполнитель</w:t>
            </w:r>
          </w:p>
        </w:tc>
        <w:tc>
          <w:tcPr>
            <w:tcW w:w="1341" w:type="pct"/>
          </w:tcPr>
          <w:p w14:paraId="23194174" w14:textId="77777777" w:rsidR="00432DF7" w:rsidRPr="00436976" w:rsidRDefault="00303406" w:rsidP="00B46812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32DF7" w:rsidRPr="00436976">
              <w:rPr>
                <w:sz w:val="20"/>
                <w:szCs w:val="20"/>
              </w:rPr>
              <w:t xml:space="preserve">онсультант </w:t>
            </w:r>
            <w:proofErr w:type="gramStart"/>
            <w:r w:rsidR="00432DF7" w:rsidRPr="00436976">
              <w:rPr>
                <w:sz w:val="20"/>
                <w:szCs w:val="20"/>
              </w:rPr>
              <w:t>отдела развития коренных малочисленных народов Севера Управления национальной политики Департамента внутренней политики автономного округа</w:t>
            </w:r>
            <w:proofErr w:type="gramEnd"/>
          </w:p>
        </w:tc>
        <w:tc>
          <w:tcPr>
            <w:tcW w:w="342" w:type="pct"/>
            <w:shd w:val="clear" w:color="auto" w:fill="auto"/>
            <w:vAlign w:val="center"/>
          </w:tcPr>
          <w:p w14:paraId="1AF0BDEF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20B3358B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619E66C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7AA9774D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Сапожникова Е.С.</w:t>
            </w:r>
          </w:p>
        </w:tc>
        <w:tc>
          <w:tcPr>
            <w:tcW w:w="684" w:type="pct"/>
            <w:vAlign w:val="center"/>
          </w:tcPr>
          <w:p w14:paraId="5252BC68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328FAB9F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2BCDF0BE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1699698A" w14:textId="77777777" w:rsidR="00432DF7" w:rsidRPr="00436976" w:rsidRDefault="00B46812" w:rsidP="00B46812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36976">
              <w:rPr>
                <w:sz w:val="20"/>
                <w:szCs w:val="20"/>
              </w:rPr>
              <w:t>онсультант</w:t>
            </w:r>
            <w:r w:rsidR="00432DF7" w:rsidRPr="00436976">
              <w:rPr>
                <w:sz w:val="20"/>
                <w:szCs w:val="20"/>
              </w:rPr>
              <w:t xml:space="preserve"> </w:t>
            </w:r>
            <w:proofErr w:type="gramStart"/>
            <w:r w:rsidR="00432DF7" w:rsidRPr="00436976">
              <w:rPr>
                <w:sz w:val="20"/>
                <w:szCs w:val="20"/>
              </w:rPr>
              <w:t>отдела развития коренных малочисленных народов Севера Управления национальной политики Департамента внутренней политики автономного округа</w:t>
            </w:r>
            <w:proofErr w:type="gramEnd"/>
            <w:r w:rsidR="00432DF7" w:rsidRPr="004369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167295AC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44E4A65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2CE8D62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1912B568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Кошелева Ю.С.</w:t>
            </w:r>
          </w:p>
        </w:tc>
        <w:tc>
          <w:tcPr>
            <w:tcW w:w="684" w:type="pct"/>
            <w:vAlign w:val="center"/>
          </w:tcPr>
          <w:p w14:paraId="7DC6113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54277C0A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4CB7CC9A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4231019E" w14:textId="77777777" w:rsidR="00432DF7" w:rsidRPr="00436976" w:rsidRDefault="00B46812" w:rsidP="00B46812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36976">
              <w:rPr>
                <w:sz w:val="20"/>
                <w:szCs w:val="20"/>
              </w:rPr>
              <w:t>онсультант</w:t>
            </w:r>
            <w:r w:rsidR="00432DF7" w:rsidRPr="00436976">
              <w:rPr>
                <w:sz w:val="20"/>
                <w:szCs w:val="20"/>
              </w:rPr>
              <w:t xml:space="preserve"> противоэпизоотических мероприятий, мониторинга инфекционных болезней животных Ветеринарная служба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D17E3C9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488A8A9C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5F44E6E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08717794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Золотарева О.Г.</w:t>
            </w:r>
          </w:p>
        </w:tc>
        <w:tc>
          <w:tcPr>
            <w:tcW w:w="684" w:type="pct"/>
            <w:vAlign w:val="center"/>
          </w:tcPr>
          <w:p w14:paraId="0405234A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  <w:tr w:rsidR="00432DF7" w:rsidRPr="00436976" w14:paraId="0B46C362" w14:textId="77777777" w:rsidTr="00D83634">
        <w:trPr>
          <w:cantSplit/>
          <w:trHeight w:val="118"/>
        </w:trPr>
        <w:tc>
          <w:tcPr>
            <w:tcW w:w="851" w:type="pct"/>
            <w:vAlign w:val="center"/>
          </w:tcPr>
          <w:p w14:paraId="09CE6148" w14:textId="77777777" w:rsidR="00432DF7" w:rsidRPr="00436976" w:rsidRDefault="00B245E5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  <w:lang w:val="x-none" w:eastAsia="x-none"/>
              </w:rPr>
              <w:t>Исполнитель</w:t>
            </w:r>
          </w:p>
        </w:tc>
        <w:tc>
          <w:tcPr>
            <w:tcW w:w="1341" w:type="pct"/>
          </w:tcPr>
          <w:p w14:paraId="4D76ABDF" w14:textId="77777777" w:rsidR="00432DF7" w:rsidRPr="00436976" w:rsidRDefault="00B46812" w:rsidP="00B46812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  <w:r w:rsidRPr="00436976">
              <w:rPr>
                <w:sz w:val="20"/>
                <w:szCs w:val="20"/>
              </w:rPr>
              <w:t>меститель</w:t>
            </w:r>
            <w:r w:rsidR="00432DF7" w:rsidRPr="00436976">
              <w:rPr>
                <w:sz w:val="20"/>
                <w:szCs w:val="20"/>
              </w:rPr>
              <w:t xml:space="preserve"> </w:t>
            </w:r>
            <w:r w:rsidR="00432DF7" w:rsidRPr="00436976">
              <w:rPr>
                <w:sz w:val="20"/>
                <w:szCs w:val="20"/>
              </w:rPr>
              <w:br/>
              <w:t xml:space="preserve">директора – начальник управления социальной поддержки и помощи Управления социальной поддержки и помощи Департамента социального развития автономного округа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5CAC6400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5C85339B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7D19B8D1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890" w:type="pct"/>
            <w:vAlign w:val="center"/>
          </w:tcPr>
          <w:p w14:paraId="5ED41F43" w14:textId="77777777" w:rsidR="00432DF7" w:rsidRPr="00436976" w:rsidRDefault="00B245E5" w:rsidP="00B245E5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  <w:r w:rsidRPr="00436976">
              <w:rPr>
                <w:sz w:val="20"/>
                <w:szCs w:val="20"/>
              </w:rPr>
              <w:t>Низамова Л.Б.</w:t>
            </w:r>
          </w:p>
        </w:tc>
        <w:tc>
          <w:tcPr>
            <w:tcW w:w="684" w:type="pct"/>
            <w:vAlign w:val="center"/>
          </w:tcPr>
          <w:p w14:paraId="0AC03891" w14:textId="77777777" w:rsidR="00432DF7" w:rsidRPr="00436976" w:rsidRDefault="00432DF7" w:rsidP="00AD3BC0">
            <w:pPr>
              <w:shd w:val="clear" w:color="auto" w:fill="FFFFFF"/>
              <w:suppressAutoHyphens/>
              <w:jc w:val="center"/>
              <w:outlineLvl w:val="0"/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34C23CA0" w14:textId="77777777" w:rsidR="00AD3BC0" w:rsidRPr="00AD3BC0" w:rsidRDefault="00AD3BC0" w:rsidP="00AD3BC0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1A9C9E8B" w14:textId="77777777" w:rsidR="009A1B8C" w:rsidRDefault="009A1B8C" w:rsidP="0063390F">
      <w:pPr>
        <w:spacing w:after="200" w:line="276" w:lineRule="auto"/>
        <w:rPr>
          <w:sz w:val="28"/>
          <w:szCs w:val="28"/>
        </w:rPr>
      </w:pPr>
    </w:p>
    <w:p w14:paraId="057AFADD" w14:textId="77777777" w:rsidR="009A0CFA" w:rsidRPr="00921650" w:rsidRDefault="009A0CFA" w:rsidP="00462A86">
      <w:pPr>
        <w:shd w:val="clear" w:color="auto" w:fill="FFFFFF"/>
        <w:rPr>
          <w:bCs/>
          <w:sz w:val="28"/>
          <w:szCs w:val="28"/>
        </w:rPr>
      </w:pPr>
    </w:p>
    <w:sectPr w:rsidR="009A0CFA" w:rsidRPr="00921650" w:rsidSect="00294DF3">
      <w:headerReference w:type="default" r:id="rId12"/>
      <w:footnotePr>
        <w:numRestart w:val="eachSect"/>
      </w:footnotePr>
      <w:pgSz w:w="12240" w:h="15840"/>
      <w:pgMar w:top="1276" w:right="1134" w:bottom="1559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D216C" w14:textId="77777777" w:rsidR="00F9135E" w:rsidRDefault="00F9135E">
      <w:r>
        <w:separator/>
      </w:r>
    </w:p>
  </w:endnote>
  <w:endnote w:type="continuationSeparator" w:id="0">
    <w:p w14:paraId="66AD5C31" w14:textId="77777777" w:rsidR="00F9135E" w:rsidRDefault="00F9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F4491" w14:textId="77777777" w:rsidR="00F9135E" w:rsidRDefault="00F9135E">
      <w:r>
        <w:separator/>
      </w:r>
    </w:p>
  </w:footnote>
  <w:footnote w:type="continuationSeparator" w:id="0">
    <w:p w14:paraId="2AE358E8" w14:textId="77777777" w:rsidR="00F9135E" w:rsidRDefault="00F9135E">
      <w:r>
        <w:continuationSeparator/>
      </w:r>
    </w:p>
  </w:footnote>
  <w:footnote w:id="1">
    <w:p w14:paraId="587394E7" w14:textId="77777777" w:rsidR="00F9135E" w:rsidRPr="00C954CC" w:rsidRDefault="00F9135E" w:rsidP="00AD3BC0">
      <w:pPr>
        <w:pStyle w:val="af9"/>
        <w:jc w:val="both"/>
        <w:rPr>
          <w:rFonts w:ascii="Times New Roman" w:hAnsi="Times New Roman"/>
          <w:sz w:val="18"/>
          <w:szCs w:val="18"/>
        </w:rPr>
      </w:pPr>
      <w:r w:rsidRPr="00DD0CE1">
        <w:rPr>
          <w:rFonts w:ascii="Times New Roman" w:hAnsi="Times New Roman"/>
          <w:sz w:val="18"/>
          <w:szCs w:val="18"/>
          <w:vertAlign w:val="superscript"/>
        </w:rPr>
        <w:footnoteRef/>
      </w:r>
      <w:r w:rsidRPr="00C954CC">
        <w:rPr>
          <w:rFonts w:ascii="Times New Roman" w:hAnsi="Times New Roman"/>
          <w:sz w:val="18"/>
          <w:szCs w:val="18"/>
        </w:rPr>
        <w:t>Полный состав команды проекта, а также перечень заинтересованных сторон проекта указаны</w:t>
      </w:r>
      <w:r w:rsidRPr="00C954CC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954CC">
        <w:rPr>
          <w:rFonts w:ascii="Times New Roman" w:hAnsi="Times New Roman"/>
          <w:sz w:val="18"/>
          <w:szCs w:val="18"/>
        </w:rPr>
        <w:t xml:space="preserve">в </w:t>
      </w:r>
      <w:r w:rsidRPr="00C954CC">
        <w:rPr>
          <w:rFonts w:ascii="Times New Roman" w:hAnsi="Times New Roman"/>
          <w:sz w:val="18"/>
          <w:szCs w:val="18"/>
          <w:lang w:val="ru-RU"/>
        </w:rPr>
        <w:t>разделе</w:t>
      </w:r>
      <w:r w:rsidRPr="00C954CC">
        <w:rPr>
          <w:rFonts w:ascii="Times New Roman" w:hAnsi="Times New Roman"/>
          <w:sz w:val="18"/>
          <w:szCs w:val="18"/>
        </w:rPr>
        <w:t xml:space="preserve"> </w:t>
      </w:r>
      <w:r w:rsidRPr="00C954CC">
        <w:rPr>
          <w:rFonts w:ascii="Times New Roman" w:hAnsi="Times New Roman"/>
          <w:sz w:val="18"/>
          <w:szCs w:val="18"/>
          <w:lang w:val="ru-RU"/>
        </w:rPr>
        <w:t>3</w:t>
      </w:r>
      <w:r w:rsidRPr="00C954CC">
        <w:rPr>
          <w:rFonts w:ascii="Times New Roman" w:hAnsi="Times New Roman"/>
          <w:sz w:val="18"/>
          <w:szCs w:val="18"/>
        </w:rPr>
        <w:t xml:space="preserve"> к паспорту проекта.</w:t>
      </w:r>
    </w:p>
  </w:footnote>
  <w:footnote w:id="2">
    <w:p w14:paraId="65245215" w14:textId="77777777" w:rsidR="00F9135E" w:rsidRPr="00C954CC" w:rsidRDefault="00F9135E" w:rsidP="00AD3BC0">
      <w:pPr>
        <w:pStyle w:val="af9"/>
        <w:rPr>
          <w:rFonts w:ascii="Times New Roman" w:hAnsi="Times New Roman"/>
          <w:sz w:val="18"/>
          <w:szCs w:val="18"/>
          <w:lang w:val="ru-RU"/>
        </w:rPr>
      </w:pPr>
      <w:r w:rsidRPr="00C954CC">
        <w:rPr>
          <w:rStyle w:val="afb"/>
          <w:rFonts w:ascii="Times New Roman" w:hAnsi="Times New Roman"/>
          <w:sz w:val="18"/>
          <w:szCs w:val="18"/>
        </w:rPr>
        <w:footnoteRef/>
      </w:r>
      <w:r w:rsidRPr="00C954CC">
        <w:rPr>
          <w:rFonts w:ascii="Times New Roman" w:hAnsi="Times New Roman"/>
          <w:sz w:val="18"/>
          <w:szCs w:val="18"/>
        </w:rPr>
        <w:t xml:space="preserve"> </w:t>
      </w:r>
      <w:r w:rsidRPr="00C954CC">
        <w:rPr>
          <w:rFonts w:ascii="Times New Roman" w:hAnsi="Times New Roman"/>
          <w:sz w:val="18"/>
          <w:szCs w:val="18"/>
          <w:lang w:val="ru-RU"/>
        </w:rPr>
        <w:t>Полная информация о сроках проекта указана в разделе 2 к паспорту проекта.</w:t>
      </w:r>
    </w:p>
  </w:footnote>
  <w:footnote w:id="3">
    <w:p w14:paraId="3D6DEC9C" w14:textId="77777777" w:rsidR="00F9135E" w:rsidRPr="00C954CC" w:rsidRDefault="00F9135E" w:rsidP="00AD3BC0">
      <w:pPr>
        <w:pStyle w:val="af9"/>
        <w:rPr>
          <w:rFonts w:ascii="Times New Roman" w:hAnsi="Times New Roman"/>
          <w:sz w:val="18"/>
          <w:szCs w:val="18"/>
        </w:rPr>
      </w:pPr>
      <w:r w:rsidRPr="00C954CC">
        <w:rPr>
          <w:rStyle w:val="afb"/>
          <w:rFonts w:ascii="Times New Roman" w:hAnsi="Times New Roman"/>
          <w:sz w:val="18"/>
          <w:szCs w:val="18"/>
        </w:rPr>
        <w:footnoteRef/>
      </w:r>
      <w:r w:rsidRPr="00C954CC">
        <w:rPr>
          <w:rFonts w:ascii="Times New Roman" w:hAnsi="Times New Roman"/>
          <w:sz w:val="18"/>
          <w:szCs w:val="18"/>
        </w:rPr>
        <w:t xml:space="preserve"> Информация о расходах на реализацию проекта </w:t>
      </w:r>
      <w:r w:rsidRPr="00C954CC">
        <w:rPr>
          <w:rFonts w:ascii="Times New Roman" w:hAnsi="Times New Roman"/>
          <w:sz w:val="18"/>
          <w:szCs w:val="18"/>
          <w:lang w:val="ru-RU"/>
        </w:rPr>
        <w:t>указана</w:t>
      </w:r>
      <w:r w:rsidRPr="00C954CC">
        <w:rPr>
          <w:rFonts w:ascii="Times New Roman" w:hAnsi="Times New Roman"/>
          <w:sz w:val="18"/>
          <w:szCs w:val="18"/>
        </w:rPr>
        <w:t xml:space="preserve"> в разделе </w:t>
      </w:r>
      <w:r w:rsidRPr="00C954CC">
        <w:rPr>
          <w:rFonts w:ascii="Times New Roman" w:hAnsi="Times New Roman"/>
          <w:sz w:val="18"/>
          <w:szCs w:val="18"/>
          <w:lang w:val="ru-RU"/>
        </w:rPr>
        <w:t>4</w:t>
      </w:r>
      <w:r w:rsidRPr="00C954CC">
        <w:rPr>
          <w:rFonts w:ascii="Times New Roman" w:hAnsi="Times New Roman"/>
          <w:sz w:val="18"/>
          <w:szCs w:val="18"/>
        </w:rPr>
        <w:t xml:space="preserve"> к паспорту проекта.</w:t>
      </w:r>
    </w:p>
  </w:footnote>
  <w:footnote w:id="4">
    <w:p w14:paraId="3D1AF59D" w14:textId="77777777" w:rsidR="00F9135E" w:rsidRPr="00C954CC" w:rsidRDefault="00F9135E" w:rsidP="00AD3BC0">
      <w:pPr>
        <w:pStyle w:val="af9"/>
        <w:rPr>
          <w:sz w:val="18"/>
          <w:szCs w:val="18"/>
          <w:lang w:val="ru-RU"/>
        </w:rPr>
      </w:pPr>
      <w:r w:rsidRPr="00C954CC">
        <w:rPr>
          <w:rStyle w:val="afb"/>
          <w:rFonts w:ascii="Times New Roman" w:hAnsi="Times New Roman"/>
          <w:sz w:val="18"/>
          <w:szCs w:val="18"/>
        </w:rPr>
        <w:footnoteRef/>
      </w:r>
      <w:r w:rsidRPr="00C954CC">
        <w:rPr>
          <w:rFonts w:ascii="Times New Roman" w:hAnsi="Times New Roman"/>
          <w:sz w:val="18"/>
          <w:szCs w:val="18"/>
        </w:rPr>
        <w:t xml:space="preserve"> </w:t>
      </w:r>
      <w:r w:rsidRPr="00C954CC">
        <w:rPr>
          <w:rFonts w:ascii="Times New Roman" w:hAnsi="Times New Roman"/>
          <w:sz w:val="18"/>
          <w:szCs w:val="18"/>
          <w:lang w:val="ru-RU"/>
        </w:rPr>
        <w:t>Информация об элементах продукта проекта указана в разделе 1 к паспорту проекта.</w:t>
      </w:r>
    </w:p>
  </w:footnote>
  <w:footnote w:id="5">
    <w:p w14:paraId="4E4D52D0" w14:textId="77777777" w:rsidR="00F9135E" w:rsidRPr="00C709C5" w:rsidRDefault="00F9135E" w:rsidP="00AD3BC0">
      <w:pPr>
        <w:pStyle w:val="af9"/>
        <w:jc w:val="both"/>
        <w:rPr>
          <w:rFonts w:ascii="Times New Roman" w:hAnsi="Times New Roman"/>
        </w:rPr>
      </w:pPr>
      <w:r w:rsidRPr="00C954CC">
        <w:rPr>
          <w:rStyle w:val="afb"/>
          <w:rFonts w:ascii="Times New Roman" w:hAnsi="Times New Roman"/>
        </w:rPr>
        <w:footnoteRef/>
      </w:r>
      <w:r w:rsidRPr="00C954CC">
        <w:rPr>
          <w:rFonts w:ascii="Times New Roman" w:hAnsi="Times New Roman"/>
        </w:rPr>
        <w:t>Применяется значение «ежемесячно», в случае если установлена иная периодичность подготовки отчетности, применяется значение, определенное в соответствии с Регламентом управления проектом.</w:t>
      </w:r>
    </w:p>
  </w:footnote>
  <w:footnote w:id="6">
    <w:p w14:paraId="076EDA0C" w14:textId="77777777" w:rsidR="00F9135E" w:rsidRPr="00C954CC" w:rsidRDefault="00F9135E" w:rsidP="00AD3BC0">
      <w:pPr>
        <w:pStyle w:val="af9"/>
        <w:rPr>
          <w:rFonts w:ascii="Times New Roman" w:hAnsi="Times New Roman"/>
        </w:rPr>
      </w:pPr>
      <w:r w:rsidRPr="00C954CC">
        <w:rPr>
          <w:rStyle w:val="afb"/>
          <w:rFonts w:ascii="Times New Roman" w:hAnsi="Times New Roman"/>
        </w:rPr>
        <w:footnoteRef/>
      </w:r>
      <w:r w:rsidRPr="00C954CC">
        <w:rPr>
          <w:rFonts w:ascii="Times New Roman" w:hAnsi="Times New Roman"/>
        </w:rPr>
        <w:t xml:space="preserve"> Указывается вид источника финансирования расходов проекта: федеральный бюджет, бюджеты субъектов, внебюджетные средства</w:t>
      </w:r>
      <w:r w:rsidRPr="00C954CC">
        <w:rPr>
          <w:rFonts w:ascii="Times New Roman" w:hAnsi="Times New Roman"/>
          <w:sz w:val="28"/>
          <w:szCs w:val="24"/>
          <w:lang w:eastAsia="x-none"/>
        </w:rPr>
        <w:t xml:space="preserve"> </w:t>
      </w:r>
      <w:r w:rsidRPr="00C954CC">
        <w:rPr>
          <w:rFonts w:ascii="Times New Roman" w:hAnsi="Times New Roman"/>
        </w:rPr>
        <w:t>и иные средства, предусмотренные законодательством Российской Федерации.</w:t>
      </w:r>
    </w:p>
  </w:footnote>
  <w:footnote w:id="7">
    <w:p w14:paraId="42AFA1BA" w14:textId="77777777" w:rsidR="00F9135E" w:rsidRDefault="00F9135E" w:rsidP="00AD3BC0">
      <w:pPr>
        <w:pStyle w:val="af9"/>
        <w:jc w:val="both"/>
      </w:pPr>
      <w:r w:rsidRPr="00C954CC">
        <w:rPr>
          <w:rStyle w:val="afb"/>
          <w:rFonts w:ascii="Times New Roman" w:hAnsi="Times New Roman"/>
        </w:rPr>
        <w:footnoteRef/>
      </w:r>
      <w:r w:rsidRPr="00C954CC">
        <w:rPr>
          <w:rFonts w:ascii="Times New Roman" w:hAnsi="Times New Roman"/>
        </w:rPr>
        <w:t>Указываются реквизиты (наименование, дата, номер) документа, который выступает или планируется в качестве основания финансирования, ссылка на соответствующие пункты в документе.</w:t>
      </w:r>
    </w:p>
  </w:footnote>
  <w:footnote w:id="8">
    <w:p w14:paraId="66DC2C38" w14:textId="77777777" w:rsidR="00F9135E" w:rsidRDefault="00F9135E" w:rsidP="00AD3BC0">
      <w:pPr>
        <w:pStyle w:val="af9"/>
      </w:pPr>
      <w:r>
        <w:rPr>
          <w:rStyle w:val="afb"/>
        </w:rPr>
        <w:footnoteRef/>
      </w:r>
      <w:r>
        <w:t xml:space="preserve"> </w:t>
      </w:r>
      <w:r w:rsidRPr="00871C90">
        <w:rPr>
          <w:rFonts w:ascii="Times New Roman" w:hAnsi="Times New Roman"/>
        </w:rPr>
        <w:t>Подписание паспорт</w:t>
      </w:r>
      <w:r>
        <w:rPr>
          <w:rFonts w:ascii="Times New Roman" w:hAnsi="Times New Roman"/>
        </w:rPr>
        <w:t>а проекта означает согласие со всеми</w:t>
      </w:r>
      <w:r w:rsidRPr="00871C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условиями, в том числе </w:t>
      </w:r>
      <w:r w:rsidRPr="00871C90">
        <w:rPr>
          <w:rFonts w:ascii="Times New Roman" w:hAnsi="Times New Roman"/>
        </w:rPr>
        <w:t>по составу команды проекта и проценту загрузки участников команды проекта.</w:t>
      </w:r>
    </w:p>
  </w:footnote>
  <w:footnote w:id="9">
    <w:p w14:paraId="27993D68" w14:textId="77777777" w:rsidR="00F9135E" w:rsidRPr="00DD0CE1" w:rsidRDefault="00F9135E" w:rsidP="00AD3BC0">
      <w:pPr>
        <w:pStyle w:val="af9"/>
        <w:rPr>
          <w:lang w:val="ru-RU"/>
        </w:rPr>
      </w:pPr>
      <w:r>
        <w:rPr>
          <w:rStyle w:val="afb"/>
        </w:rPr>
        <w:footnoteRef/>
      </w:r>
      <w:r>
        <w:t xml:space="preserve"> </w:t>
      </w:r>
      <w:r w:rsidRPr="00871C90">
        <w:rPr>
          <w:rFonts w:ascii="Times New Roman" w:hAnsi="Times New Roman"/>
        </w:rPr>
        <w:t>Подписание паспорт</w:t>
      </w:r>
      <w:r>
        <w:rPr>
          <w:rFonts w:ascii="Times New Roman" w:hAnsi="Times New Roman"/>
        </w:rPr>
        <w:t>а проекта означает согласие со всеми</w:t>
      </w:r>
      <w:r w:rsidRPr="00871C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условиями, в том числе </w:t>
      </w:r>
      <w:r w:rsidRPr="00871C90">
        <w:rPr>
          <w:rFonts w:ascii="Times New Roman" w:hAnsi="Times New Roman"/>
        </w:rPr>
        <w:t>по составу команды проекта и проценту загрузки участников команды проекта.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46C4B" w14:textId="77777777" w:rsidR="00F9135E" w:rsidRPr="00AD3BC0" w:rsidRDefault="00F9135E" w:rsidP="0004283E">
    <w:r>
      <w:t>Шифр проекта 099-П00</w:t>
    </w:r>
    <w:r w:rsidRPr="00AD3BC0">
      <w:t xml:space="preserve"> от «</w:t>
    </w:r>
    <w:r>
      <w:t>23</w:t>
    </w:r>
    <w:r w:rsidRPr="00AD3BC0">
      <w:t xml:space="preserve">» </w:t>
    </w:r>
    <w:r>
      <w:t>октября 2019</w:t>
    </w:r>
    <w:r w:rsidRPr="00AD3BC0">
      <w:t xml:space="preserve"> г.</w:t>
    </w:r>
  </w:p>
  <w:p w14:paraId="343B5AE1" w14:textId="77777777" w:rsidR="00F9135E" w:rsidRDefault="00F9135E" w:rsidP="00AD3BC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A4721">
      <w:rPr>
        <w:noProof/>
      </w:rPr>
      <w:t>16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50BC6" w14:textId="77777777" w:rsidR="00F9135E" w:rsidRPr="00AD3BC0" w:rsidRDefault="00F9135E" w:rsidP="0084561D">
    <w:r>
      <w:t>Шифр проекта 099-П00</w:t>
    </w:r>
    <w:r w:rsidRPr="00AD3BC0">
      <w:t xml:space="preserve"> от «</w:t>
    </w:r>
    <w:r>
      <w:t>23</w:t>
    </w:r>
    <w:r w:rsidRPr="00AD3BC0">
      <w:t xml:space="preserve">» </w:t>
    </w:r>
    <w:r>
      <w:t>октября 2019</w:t>
    </w:r>
    <w:r w:rsidRPr="00AD3BC0">
      <w:t xml:space="preserve"> г.</w:t>
    </w:r>
  </w:p>
  <w:p w14:paraId="0E61A01F" w14:textId="77777777" w:rsidR="00F9135E" w:rsidRPr="0084561D" w:rsidRDefault="00F9135E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B36A4" w14:textId="77777777" w:rsidR="00F9135E" w:rsidRPr="00AD3BC0" w:rsidRDefault="00F9135E" w:rsidP="004C5E9A">
    <w:r>
      <w:t>Шифр проекта 099-П00</w:t>
    </w:r>
    <w:r w:rsidRPr="00AD3BC0">
      <w:t xml:space="preserve"> от «</w:t>
    </w:r>
    <w:r>
      <w:t>23</w:t>
    </w:r>
    <w:r w:rsidRPr="00AD3BC0">
      <w:t xml:space="preserve">» </w:t>
    </w:r>
    <w:r>
      <w:t>октября 2019</w:t>
    </w:r>
    <w:r w:rsidRPr="00AD3BC0">
      <w:t xml:space="preserve"> г.</w:t>
    </w:r>
  </w:p>
  <w:p w14:paraId="2BFC1576" w14:textId="77777777" w:rsidR="00F9135E" w:rsidRDefault="00F9135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A3685" w:rsidRPr="00CA3685">
      <w:rPr>
        <w:noProof/>
        <w:lang w:val="ru-RU"/>
      </w:rPr>
      <w:t>22</w:t>
    </w:r>
    <w:r>
      <w:fldChar w:fldCharType="end"/>
    </w:r>
  </w:p>
  <w:p w14:paraId="00D00838" w14:textId="77777777" w:rsidR="00F9135E" w:rsidRPr="00EB3F6A" w:rsidRDefault="00F9135E" w:rsidP="00AD3BC0">
    <w:pPr>
      <w:pStyle w:val="a3"/>
      <w:jc w:val="cent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807DD" w14:textId="77777777" w:rsidR="00F9135E" w:rsidRPr="00AD3BC0" w:rsidRDefault="00F9135E" w:rsidP="004C5E9A">
    <w:r>
      <w:t>Шифр проекта 099-П00</w:t>
    </w:r>
    <w:r w:rsidRPr="00AD3BC0">
      <w:t xml:space="preserve"> от «</w:t>
    </w:r>
    <w:r>
      <w:t>23</w:t>
    </w:r>
    <w:r w:rsidRPr="00AD3BC0">
      <w:t xml:space="preserve">» </w:t>
    </w:r>
    <w:r>
      <w:t>октября 2019</w:t>
    </w:r>
    <w:r w:rsidRPr="00AD3BC0">
      <w:t xml:space="preserve"> г.</w:t>
    </w:r>
  </w:p>
  <w:p w14:paraId="14C274F7" w14:textId="77777777" w:rsidR="00F9135E" w:rsidRPr="00761800" w:rsidRDefault="00F9135E">
    <w:pPr>
      <w:pStyle w:val="a3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19A7"/>
    <w:multiLevelType w:val="hybridMultilevel"/>
    <w:tmpl w:val="3946C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27EA8"/>
    <w:multiLevelType w:val="hybridMultilevel"/>
    <w:tmpl w:val="92D22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E6184"/>
    <w:multiLevelType w:val="hybridMultilevel"/>
    <w:tmpl w:val="B8AAD6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3C3066"/>
    <w:multiLevelType w:val="hybridMultilevel"/>
    <w:tmpl w:val="EF2A9F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4E6018B"/>
    <w:multiLevelType w:val="hybridMultilevel"/>
    <w:tmpl w:val="BD8075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260BA"/>
    <w:multiLevelType w:val="hybridMultilevel"/>
    <w:tmpl w:val="BD8075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A3C7C48"/>
    <w:multiLevelType w:val="hybridMultilevel"/>
    <w:tmpl w:val="5A78397E"/>
    <w:lvl w:ilvl="0" w:tplc="CF5CA1F2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B3960C0"/>
    <w:multiLevelType w:val="hybridMultilevel"/>
    <w:tmpl w:val="EFF888CE"/>
    <w:lvl w:ilvl="0" w:tplc="E0AEF8B4">
      <w:start w:val="1"/>
      <w:numFmt w:val="decimal"/>
      <w:pStyle w:val="3"/>
      <w:lvlText w:val="%1."/>
      <w:lvlJc w:val="left"/>
      <w:pPr>
        <w:tabs>
          <w:tab w:val="num" w:pos="1355"/>
        </w:tabs>
        <w:ind w:left="1355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BA725D"/>
    <w:multiLevelType w:val="hybridMultilevel"/>
    <w:tmpl w:val="1B447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CB"/>
    <w:rsid w:val="000007C4"/>
    <w:rsid w:val="000009E3"/>
    <w:rsid w:val="00001373"/>
    <w:rsid w:val="000017BF"/>
    <w:rsid w:val="000023F6"/>
    <w:rsid w:val="000038E8"/>
    <w:rsid w:val="00005171"/>
    <w:rsid w:val="000054AC"/>
    <w:rsid w:val="00005EAD"/>
    <w:rsid w:val="00006129"/>
    <w:rsid w:val="00006E93"/>
    <w:rsid w:val="000108F6"/>
    <w:rsid w:val="00010D2F"/>
    <w:rsid w:val="00011D2F"/>
    <w:rsid w:val="00011F0D"/>
    <w:rsid w:val="0001209D"/>
    <w:rsid w:val="000129F7"/>
    <w:rsid w:val="00013399"/>
    <w:rsid w:val="00014BCF"/>
    <w:rsid w:val="000156A4"/>
    <w:rsid w:val="000175BA"/>
    <w:rsid w:val="00017806"/>
    <w:rsid w:val="00017F87"/>
    <w:rsid w:val="00020A5E"/>
    <w:rsid w:val="00020B9B"/>
    <w:rsid w:val="00020C94"/>
    <w:rsid w:val="00020DD2"/>
    <w:rsid w:val="00020E46"/>
    <w:rsid w:val="00020EEB"/>
    <w:rsid w:val="00021694"/>
    <w:rsid w:val="00021932"/>
    <w:rsid w:val="00021F33"/>
    <w:rsid w:val="000220F6"/>
    <w:rsid w:val="00022777"/>
    <w:rsid w:val="00022E7A"/>
    <w:rsid w:val="00022FA9"/>
    <w:rsid w:val="00024C38"/>
    <w:rsid w:val="00024C53"/>
    <w:rsid w:val="00024CA6"/>
    <w:rsid w:val="00031B0F"/>
    <w:rsid w:val="0003257F"/>
    <w:rsid w:val="00032933"/>
    <w:rsid w:val="00032B1F"/>
    <w:rsid w:val="00036A27"/>
    <w:rsid w:val="0003756A"/>
    <w:rsid w:val="00037AD8"/>
    <w:rsid w:val="00037F4E"/>
    <w:rsid w:val="0004019C"/>
    <w:rsid w:val="00040427"/>
    <w:rsid w:val="0004059E"/>
    <w:rsid w:val="00040A2D"/>
    <w:rsid w:val="00040A75"/>
    <w:rsid w:val="00041B60"/>
    <w:rsid w:val="00042417"/>
    <w:rsid w:val="0004283E"/>
    <w:rsid w:val="00043185"/>
    <w:rsid w:val="00043514"/>
    <w:rsid w:val="000438EB"/>
    <w:rsid w:val="00043B24"/>
    <w:rsid w:val="00043DB8"/>
    <w:rsid w:val="00043DFE"/>
    <w:rsid w:val="00043E20"/>
    <w:rsid w:val="00043EB5"/>
    <w:rsid w:val="00044A57"/>
    <w:rsid w:val="0004511F"/>
    <w:rsid w:val="000461BC"/>
    <w:rsid w:val="000469B5"/>
    <w:rsid w:val="00046F82"/>
    <w:rsid w:val="00050971"/>
    <w:rsid w:val="0005126F"/>
    <w:rsid w:val="000518DE"/>
    <w:rsid w:val="00051E95"/>
    <w:rsid w:val="00052FCE"/>
    <w:rsid w:val="0005415E"/>
    <w:rsid w:val="00055A15"/>
    <w:rsid w:val="000565B9"/>
    <w:rsid w:val="00057677"/>
    <w:rsid w:val="00057949"/>
    <w:rsid w:val="00060199"/>
    <w:rsid w:val="00060904"/>
    <w:rsid w:val="00060D3E"/>
    <w:rsid w:val="00061B24"/>
    <w:rsid w:val="0006420E"/>
    <w:rsid w:val="000653A7"/>
    <w:rsid w:val="0006676B"/>
    <w:rsid w:val="00066A8D"/>
    <w:rsid w:val="000704EF"/>
    <w:rsid w:val="00070A68"/>
    <w:rsid w:val="000713CC"/>
    <w:rsid w:val="00072114"/>
    <w:rsid w:val="00072159"/>
    <w:rsid w:val="00072211"/>
    <w:rsid w:val="00072411"/>
    <w:rsid w:val="00072995"/>
    <w:rsid w:val="00072CB8"/>
    <w:rsid w:val="00072D8A"/>
    <w:rsid w:val="00074039"/>
    <w:rsid w:val="00074CC4"/>
    <w:rsid w:val="00074D99"/>
    <w:rsid w:val="0007501E"/>
    <w:rsid w:val="00076E88"/>
    <w:rsid w:val="000808E7"/>
    <w:rsid w:val="00080CD3"/>
    <w:rsid w:val="000814D5"/>
    <w:rsid w:val="000816AE"/>
    <w:rsid w:val="000822DE"/>
    <w:rsid w:val="000836EA"/>
    <w:rsid w:val="00083A82"/>
    <w:rsid w:val="00083F38"/>
    <w:rsid w:val="00083FEA"/>
    <w:rsid w:val="0008478E"/>
    <w:rsid w:val="00084B70"/>
    <w:rsid w:val="00084BA1"/>
    <w:rsid w:val="00084BC7"/>
    <w:rsid w:val="00086279"/>
    <w:rsid w:val="00086700"/>
    <w:rsid w:val="00086771"/>
    <w:rsid w:val="00086B4E"/>
    <w:rsid w:val="00087DFF"/>
    <w:rsid w:val="00090A17"/>
    <w:rsid w:val="00091456"/>
    <w:rsid w:val="000920BC"/>
    <w:rsid w:val="000935A6"/>
    <w:rsid w:val="000936FC"/>
    <w:rsid w:val="000943F0"/>
    <w:rsid w:val="00094C5E"/>
    <w:rsid w:val="00095548"/>
    <w:rsid w:val="000955D4"/>
    <w:rsid w:val="00096457"/>
    <w:rsid w:val="000A0BD1"/>
    <w:rsid w:val="000A0C7A"/>
    <w:rsid w:val="000A16C9"/>
    <w:rsid w:val="000A190E"/>
    <w:rsid w:val="000A19F4"/>
    <w:rsid w:val="000A2477"/>
    <w:rsid w:val="000A25C1"/>
    <w:rsid w:val="000A3206"/>
    <w:rsid w:val="000A3F2B"/>
    <w:rsid w:val="000A5644"/>
    <w:rsid w:val="000A5AE1"/>
    <w:rsid w:val="000A76A0"/>
    <w:rsid w:val="000B2413"/>
    <w:rsid w:val="000B3555"/>
    <w:rsid w:val="000B400E"/>
    <w:rsid w:val="000B4B8B"/>
    <w:rsid w:val="000B5C1F"/>
    <w:rsid w:val="000B603F"/>
    <w:rsid w:val="000B62BE"/>
    <w:rsid w:val="000B70AE"/>
    <w:rsid w:val="000C02E8"/>
    <w:rsid w:val="000C0A49"/>
    <w:rsid w:val="000C25A8"/>
    <w:rsid w:val="000C420F"/>
    <w:rsid w:val="000C4A2C"/>
    <w:rsid w:val="000C4E2E"/>
    <w:rsid w:val="000C7139"/>
    <w:rsid w:val="000C7C70"/>
    <w:rsid w:val="000D10FD"/>
    <w:rsid w:val="000D1122"/>
    <w:rsid w:val="000D1A70"/>
    <w:rsid w:val="000D2872"/>
    <w:rsid w:val="000D3135"/>
    <w:rsid w:val="000D3C1D"/>
    <w:rsid w:val="000D4337"/>
    <w:rsid w:val="000D43D7"/>
    <w:rsid w:val="000D4D5B"/>
    <w:rsid w:val="000D4EDC"/>
    <w:rsid w:val="000D5867"/>
    <w:rsid w:val="000D697C"/>
    <w:rsid w:val="000D7103"/>
    <w:rsid w:val="000E0305"/>
    <w:rsid w:val="000E0751"/>
    <w:rsid w:val="000E0B49"/>
    <w:rsid w:val="000E0F60"/>
    <w:rsid w:val="000E117B"/>
    <w:rsid w:val="000E24D1"/>
    <w:rsid w:val="000E3A49"/>
    <w:rsid w:val="000E415A"/>
    <w:rsid w:val="000E53C6"/>
    <w:rsid w:val="000E6827"/>
    <w:rsid w:val="000E6CE7"/>
    <w:rsid w:val="000E6DED"/>
    <w:rsid w:val="000E707A"/>
    <w:rsid w:val="000F101D"/>
    <w:rsid w:val="000F12A5"/>
    <w:rsid w:val="000F2CB4"/>
    <w:rsid w:val="000F44AF"/>
    <w:rsid w:val="000F619D"/>
    <w:rsid w:val="000F724D"/>
    <w:rsid w:val="000F72EA"/>
    <w:rsid w:val="000F74FD"/>
    <w:rsid w:val="000F7673"/>
    <w:rsid w:val="0010012E"/>
    <w:rsid w:val="00102D0A"/>
    <w:rsid w:val="001030FA"/>
    <w:rsid w:val="00104687"/>
    <w:rsid w:val="00104ADD"/>
    <w:rsid w:val="00105F35"/>
    <w:rsid w:val="00106A2E"/>
    <w:rsid w:val="00107D4A"/>
    <w:rsid w:val="0011014B"/>
    <w:rsid w:val="00110323"/>
    <w:rsid w:val="001104EC"/>
    <w:rsid w:val="001107BB"/>
    <w:rsid w:val="00110CC1"/>
    <w:rsid w:val="00111176"/>
    <w:rsid w:val="00112107"/>
    <w:rsid w:val="00113CC4"/>
    <w:rsid w:val="001140B0"/>
    <w:rsid w:val="001159B4"/>
    <w:rsid w:val="001161D2"/>
    <w:rsid w:val="0011659F"/>
    <w:rsid w:val="00116915"/>
    <w:rsid w:val="001169B7"/>
    <w:rsid w:val="00117035"/>
    <w:rsid w:val="001208F2"/>
    <w:rsid w:val="0012099D"/>
    <w:rsid w:val="00120A46"/>
    <w:rsid w:val="0012174A"/>
    <w:rsid w:val="001218F1"/>
    <w:rsid w:val="00121F0A"/>
    <w:rsid w:val="001224CF"/>
    <w:rsid w:val="001228D5"/>
    <w:rsid w:val="001231DD"/>
    <w:rsid w:val="00123713"/>
    <w:rsid w:val="00124136"/>
    <w:rsid w:val="00124CF4"/>
    <w:rsid w:val="00126BE4"/>
    <w:rsid w:val="00127125"/>
    <w:rsid w:val="00130D06"/>
    <w:rsid w:val="00131B22"/>
    <w:rsid w:val="00132649"/>
    <w:rsid w:val="00132A12"/>
    <w:rsid w:val="00133673"/>
    <w:rsid w:val="00133B3A"/>
    <w:rsid w:val="001345D1"/>
    <w:rsid w:val="001348F8"/>
    <w:rsid w:val="001349E5"/>
    <w:rsid w:val="00135802"/>
    <w:rsid w:val="001358F6"/>
    <w:rsid w:val="001359E3"/>
    <w:rsid w:val="00136A65"/>
    <w:rsid w:val="00136E49"/>
    <w:rsid w:val="00137CC2"/>
    <w:rsid w:val="0014104D"/>
    <w:rsid w:val="001414D2"/>
    <w:rsid w:val="0014390F"/>
    <w:rsid w:val="001444BE"/>
    <w:rsid w:val="00144F67"/>
    <w:rsid w:val="00144FF2"/>
    <w:rsid w:val="00145469"/>
    <w:rsid w:val="00146267"/>
    <w:rsid w:val="0014669A"/>
    <w:rsid w:val="00146E6D"/>
    <w:rsid w:val="00146F77"/>
    <w:rsid w:val="0014711A"/>
    <w:rsid w:val="0014789D"/>
    <w:rsid w:val="00147B1E"/>
    <w:rsid w:val="00150383"/>
    <w:rsid w:val="00151224"/>
    <w:rsid w:val="0015291A"/>
    <w:rsid w:val="00152D51"/>
    <w:rsid w:val="0015447A"/>
    <w:rsid w:val="001549C3"/>
    <w:rsid w:val="001568FD"/>
    <w:rsid w:val="00157188"/>
    <w:rsid w:val="00157C7D"/>
    <w:rsid w:val="00157D23"/>
    <w:rsid w:val="00157E39"/>
    <w:rsid w:val="00160DAF"/>
    <w:rsid w:val="001620FD"/>
    <w:rsid w:val="00162262"/>
    <w:rsid w:val="00162610"/>
    <w:rsid w:val="00163B2A"/>
    <w:rsid w:val="00163D3D"/>
    <w:rsid w:val="0016431C"/>
    <w:rsid w:val="00164448"/>
    <w:rsid w:val="00164DB4"/>
    <w:rsid w:val="00165B20"/>
    <w:rsid w:val="00165CA1"/>
    <w:rsid w:val="00166058"/>
    <w:rsid w:val="001671E6"/>
    <w:rsid w:val="001672A6"/>
    <w:rsid w:val="00167E77"/>
    <w:rsid w:val="00170436"/>
    <w:rsid w:val="00170C9D"/>
    <w:rsid w:val="001715C8"/>
    <w:rsid w:val="00172441"/>
    <w:rsid w:val="00172A88"/>
    <w:rsid w:val="00172EBF"/>
    <w:rsid w:val="001737C3"/>
    <w:rsid w:val="0017602E"/>
    <w:rsid w:val="0017617B"/>
    <w:rsid w:val="001767F6"/>
    <w:rsid w:val="001769F3"/>
    <w:rsid w:val="001804CA"/>
    <w:rsid w:val="001806BD"/>
    <w:rsid w:val="00180D51"/>
    <w:rsid w:val="00180F94"/>
    <w:rsid w:val="0018109A"/>
    <w:rsid w:val="001813EB"/>
    <w:rsid w:val="00181A25"/>
    <w:rsid w:val="00181E36"/>
    <w:rsid w:val="001825B9"/>
    <w:rsid w:val="00184180"/>
    <w:rsid w:val="00185457"/>
    <w:rsid w:val="00185605"/>
    <w:rsid w:val="00186E31"/>
    <w:rsid w:val="00186F6A"/>
    <w:rsid w:val="00187C61"/>
    <w:rsid w:val="0019132B"/>
    <w:rsid w:val="001913A1"/>
    <w:rsid w:val="0019381C"/>
    <w:rsid w:val="0019483D"/>
    <w:rsid w:val="001949D3"/>
    <w:rsid w:val="00197AC1"/>
    <w:rsid w:val="00197C8C"/>
    <w:rsid w:val="001A1BD6"/>
    <w:rsid w:val="001A249E"/>
    <w:rsid w:val="001A2FFE"/>
    <w:rsid w:val="001A315E"/>
    <w:rsid w:val="001A6763"/>
    <w:rsid w:val="001A6F84"/>
    <w:rsid w:val="001A76C2"/>
    <w:rsid w:val="001A7C48"/>
    <w:rsid w:val="001A7D9C"/>
    <w:rsid w:val="001B0060"/>
    <w:rsid w:val="001B00F7"/>
    <w:rsid w:val="001B138E"/>
    <w:rsid w:val="001B1492"/>
    <w:rsid w:val="001B3622"/>
    <w:rsid w:val="001B38C7"/>
    <w:rsid w:val="001B53A9"/>
    <w:rsid w:val="001B54F7"/>
    <w:rsid w:val="001B58EF"/>
    <w:rsid w:val="001B5CA1"/>
    <w:rsid w:val="001B6BAC"/>
    <w:rsid w:val="001B6FF8"/>
    <w:rsid w:val="001B763A"/>
    <w:rsid w:val="001C09A5"/>
    <w:rsid w:val="001C157F"/>
    <w:rsid w:val="001C1F50"/>
    <w:rsid w:val="001C232E"/>
    <w:rsid w:val="001C323B"/>
    <w:rsid w:val="001C4210"/>
    <w:rsid w:val="001C49CE"/>
    <w:rsid w:val="001C5F6F"/>
    <w:rsid w:val="001C6A6A"/>
    <w:rsid w:val="001C70F7"/>
    <w:rsid w:val="001D011F"/>
    <w:rsid w:val="001D0D65"/>
    <w:rsid w:val="001D1918"/>
    <w:rsid w:val="001D19AF"/>
    <w:rsid w:val="001D24F0"/>
    <w:rsid w:val="001D3165"/>
    <w:rsid w:val="001D6825"/>
    <w:rsid w:val="001D792E"/>
    <w:rsid w:val="001E0898"/>
    <w:rsid w:val="001E0BB7"/>
    <w:rsid w:val="001E15A0"/>
    <w:rsid w:val="001E1F0B"/>
    <w:rsid w:val="001E2A0C"/>
    <w:rsid w:val="001E2C7C"/>
    <w:rsid w:val="001E3F2E"/>
    <w:rsid w:val="001E4B79"/>
    <w:rsid w:val="001E51ED"/>
    <w:rsid w:val="001E5762"/>
    <w:rsid w:val="001F04D0"/>
    <w:rsid w:val="001F061D"/>
    <w:rsid w:val="001F0770"/>
    <w:rsid w:val="001F1B59"/>
    <w:rsid w:val="001F1EAD"/>
    <w:rsid w:val="001F3DAF"/>
    <w:rsid w:val="001F426C"/>
    <w:rsid w:val="001F50D9"/>
    <w:rsid w:val="001F550C"/>
    <w:rsid w:val="001F576F"/>
    <w:rsid w:val="001F6CF5"/>
    <w:rsid w:val="001F6E5C"/>
    <w:rsid w:val="001F7383"/>
    <w:rsid w:val="001F7567"/>
    <w:rsid w:val="002000C6"/>
    <w:rsid w:val="002004B2"/>
    <w:rsid w:val="002007F4"/>
    <w:rsid w:val="00200C20"/>
    <w:rsid w:val="002011E7"/>
    <w:rsid w:val="00201245"/>
    <w:rsid w:val="00201509"/>
    <w:rsid w:val="00202592"/>
    <w:rsid w:val="00202D02"/>
    <w:rsid w:val="002030CA"/>
    <w:rsid w:val="00203A08"/>
    <w:rsid w:val="00203ACE"/>
    <w:rsid w:val="00203BD6"/>
    <w:rsid w:val="00203C86"/>
    <w:rsid w:val="002048FC"/>
    <w:rsid w:val="00205186"/>
    <w:rsid w:val="002068D2"/>
    <w:rsid w:val="00207CDD"/>
    <w:rsid w:val="002103F2"/>
    <w:rsid w:val="00210CC2"/>
    <w:rsid w:val="00210D95"/>
    <w:rsid w:val="00212393"/>
    <w:rsid w:val="0021262E"/>
    <w:rsid w:val="00212A73"/>
    <w:rsid w:val="002139B1"/>
    <w:rsid w:val="00213BD5"/>
    <w:rsid w:val="00213CCC"/>
    <w:rsid w:val="002141D5"/>
    <w:rsid w:val="002146FF"/>
    <w:rsid w:val="002149F7"/>
    <w:rsid w:val="00214E26"/>
    <w:rsid w:val="002157EC"/>
    <w:rsid w:val="0021620B"/>
    <w:rsid w:val="002162FD"/>
    <w:rsid w:val="002168B5"/>
    <w:rsid w:val="002173F4"/>
    <w:rsid w:val="0021765C"/>
    <w:rsid w:val="00217F4E"/>
    <w:rsid w:val="00220D64"/>
    <w:rsid w:val="0022133F"/>
    <w:rsid w:val="00224CFC"/>
    <w:rsid w:val="002260CB"/>
    <w:rsid w:val="002265C3"/>
    <w:rsid w:val="002269FF"/>
    <w:rsid w:val="0022750E"/>
    <w:rsid w:val="002301D6"/>
    <w:rsid w:val="002302F0"/>
    <w:rsid w:val="002318DD"/>
    <w:rsid w:val="00231E38"/>
    <w:rsid w:val="00232183"/>
    <w:rsid w:val="0023230F"/>
    <w:rsid w:val="00232AB4"/>
    <w:rsid w:val="002335F5"/>
    <w:rsid w:val="00235354"/>
    <w:rsid w:val="00235AE6"/>
    <w:rsid w:val="00237489"/>
    <w:rsid w:val="002374E5"/>
    <w:rsid w:val="00242236"/>
    <w:rsid w:val="00242A13"/>
    <w:rsid w:val="0024353A"/>
    <w:rsid w:val="00243A03"/>
    <w:rsid w:val="00244278"/>
    <w:rsid w:val="00244BAB"/>
    <w:rsid w:val="00245061"/>
    <w:rsid w:val="00245190"/>
    <w:rsid w:val="00245940"/>
    <w:rsid w:val="00245C35"/>
    <w:rsid w:val="00245DFC"/>
    <w:rsid w:val="0024649B"/>
    <w:rsid w:val="00246CE9"/>
    <w:rsid w:val="00246E23"/>
    <w:rsid w:val="00247410"/>
    <w:rsid w:val="0024764E"/>
    <w:rsid w:val="0025107B"/>
    <w:rsid w:val="002516FC"/>
    <w:rsid w:val="00251D71"/>
    <w:rsid w:val="0025309F"/>
    <w:rsid w:val="002530CA"/>
    <w:rsid w:val="00253F49"/>
    <w:rsid w:val="00254965"/>
    <w:rsid w:val="00254CFF"/>
    <w:rsid w:val="00255C68"/>
    <w:rsid w:val="0025637D"/>
    <w:rsid w:val="002566E0"/>
    <w:rsid w:val="00256DBC"/>
    <w:rsid w:val="002574F3"/>
    <w:rsid w:val="002600E3"/>
    <w:rsid w:val="00260250"/>
    <w:rsid w:val="00260F04"/>
    <w:rsid w:val="00261F3A"/>
    <w:rsid w:val="00262643"/>
    <w:rsid w:val="00262DC9"/>
    <w:rsid w:val="00263C08"/>
    <w:rsid w:val="002648DB"/>
    <w:rsid w:val="00264A96"/>
    <w:rsid w:val="00264FF3"/>
    <w:rsid w:val="002652B6"/>
    <w:rsid w:val="0026532C"/>
    <w:rsid w:val="0026580F"/>
    <w:rsid w:val="002658A0"/>
    <w:rsid w:val="00265F28"/>
    <w:rsid w:val="00266376"/>
    <w:rsid w:val="002669D4"/>
    <w:rsid w:val="00266FB7"/>
    <w:rsid w:val="0026739E"/>
    <w:rsid w:val="00270A77"/>
    <w:rsid w:val="00270A86"/>
    <w:rsid w:val="00270FA5"/>
    <w:rsid w:val="0027164C"/>
    <w:rsid w:val="00271951"/>
    <w:rsid w:val="00272451"/>
    <w:rsid w:val="00272605"/>
    <w:rsid w:val="00272A11"/>
    <w:rsid w:val="002731B6"/>
    <w:rsid w:val="00273E09"/>
    <w:rsid w:val="002740D9"/>
    <w:rsid w:val="00275007"/>
    <w:rsid w:val="002751C8"/>
    <w:rsid w:val="00275836"/>
    <w:rsid w:val="002767DF"/>
    <w:rsid w:val="00277D53"/>
    <w:rsid w:val="0028010C"/>
    <w:rsid w:val="00282409"/>
    <w:rsid w:val="00284553"/>
    <w:rsid w:val="002849C3"/>
    <w:rsid w:val="00284AD8"/>
    <w:rsid w:val="0028560B"/>
    <w:rsid w:val="0028753C"/>
    <w:rsid w:val="00290B3F"/>
    <w:rsid w:val="00290B88"/>
    <w:rsid w:val="0029123C"/>
    <w:rsid w:val="002913F9"/>
    <w:rsid w:val="00292291"/>
    <w:rsid w:val="00292D36"/>
    <w:rsid w:val="00293439"/>
    <w:rsid w:val="0029381C"/>
    <w:rsid w:val="00294DF3"/>
    <w:rsid w:val="0029529D"/>
    <w:rsid w:val="002953DD"/>
    <w:rsid w:val="00295A5B"/>
    <w:rsid w:val="00296276"/>
    <w:rsid w:val="0029675A"/>
    <w:rsid w:val="00296BA4"/>
    <w:rsid w:val="00296E6B"/>
    <w:rsid w:val="00297A41"/>
    <w:rsid w:val="002A0049"/>
    <w:rsid w:val="002A0157"/>
    <w:rsid w:val="002A03BB"/>
    <w:rsid w:val="002A1056"/>
    <w:rsid w:val="002A1AB4"/>
    <w:rsid w:val="002A2183"/>
    <w:rsid w:val="002A2388"/>
    <w:rsid w:val="002A2740"/>
    <w:rsid w:val="002A418D"/>
    <w:rsid w:val="002A4F27"/>
    <w:rsid w:val="002A51EB"/>
    <w:rsid w:val="002A5D9F"/>
    <w:rsid w:val="002A666D"/>
    <w:rsid w:val="002A6FD8"/>
    <w:rsid w:val="002A71D0"/>
    <w:rsid w:val="002A7429"/>
    <w:rsid w:val="002A77BF"/>
    <w:rsid w:val="002A77CA"/>
    <w:rsid w:val="002B2818"/>
    <w:rsid w:val="002B4391"/>
    <w:rsid w:val="002B4AA3"/>
    <w:rsid w:val="002B5701"/>
    <w:rsid w:val="002B5B3E"/>
    <w:rsid w:val="002B7ADB"/>
    <w:rsid w:val="002C0E60"/>
    <w:rsid w:val="002C0E82"/>
    <w:rsid w:val="002C17AE"/>
    <w:rsid w:val="002C264F"/>
    <w:rsid w:val="002C3752"/>
    <w:rsid w:val="002C44E9"/>
    <w:rsid w:val="002C531C"/>
    <w:rsid w:val="002C5565"/>
    <w:rsid w:val="002C5F77"/>
    <w:rsid w:val="002C6120"/>
    <w:rsid w:val="002C71B9"/>
    <w:rsid w:val="002C732F"/>
    <w:rsid w:val="002D0630"/>
    <w:rsid w:val="002D09C9"/>
    <w:rsid w:val="002D1C85"/>
    <w:rsid w:val="002D2523"/>
    <w:rsid w:val="002D2890"/>
    <w:rsid w:val="002D3746"/>
    <w:rsid w:val="002D377A"/>
    <w:rsid w:val="002D4D7E"/>
    <w:rsid w:val="002D4DBA"/>
    <w:rsid w:val="002D4DC5"/>
    <w:rsid w:val="002D5488"/>
    <w:rsid w:val="002D5FFE"/>
    <w:rsid w:val="002D6B9E"/>
    <w:rsid w:val="002D739C"/>
    <w:rsid w:val="002D7A72"/>
    <w:rsid w:val="002D7D3C"/>
    <w:rsid w:val="002D7D71"/>
    <w:rsid w:val="002E07A8"/>
    <w:rsid w:val="002E197E"/>
    <w:rsid w:val="002E1F43"/>
    <w:rsid w:val="002E279E"/>
    <w:rsid w:val="002E36FC"/>
    <w:rsid w:val="002E39BF"/>
    <w:rsid w:val="002E3B1A"/>
    <w:rsid w:val="002E3F03"/>
    <w:rsid w:val="002E40EE"/>
    <w:rsid w:val="002E5AF4"/>
    <w:rsid w:val="002E6320"/>
    <w:rsid w:val="002E66FE"/>
    <w:rsid w:val="002E71E9"/>
    <w:rsid w:val="002F104D"/>
    <w:rsid w:val="002F104F"/>
    <w:rsid w:val="002F1AC2"/>
    <w:rsid w:val="002F1D53"/>
    <w:rsid w:val="002F3BD1"/>
    <w:rsid w:val="002F3EA9"/>
    <w:rsid w:val="002F4461"/>
    <w:rsid w:val="002F4EA7"/>
    <w:rsid w:val="002F4F68"/>
    <w:rsid w:val="002F598F"/>
    <w:rsid w:val="002F5C93"/>
    <w:rsid w:val="002F71D1"/>
    <w:rsid w:val="00300AFF"/>
    <w:rsid w:val="00300BD8"/>
    <w:rsid w:val="00301BD8"/>
    <w:rsid w:val="00303406"/>
    <w:rsid w:val="003037A8"/>
    <w:rsid w:val="00303884"/>
    <w:rsid w:val="00303E32"/>
    <w:rsid w:val="0030449B"/>
    <w:rsid w:val="00307C4B"/>
    <w:rsid w:val="00310724"/>
    <w:rsid w:val="0031182F"/>
    <w:rsid w:val="00313569"/>
    <w:rsid w:val="00315285"/>
    <w:rsid w:val="003160EB"/>
    <w:rsid w:val="00316F24"/>
    <w:rsid w:val="00316FB3"/>
    <w:rsid w:val="0031748D"/>
    <w:rsid w:val="0032123D"/>
    <w:rsid w:val="003219D0"/>
    <w:rsid w:val="003225B0"/>
    <w:rsid w:val="0032286A"/>
    <w:rsid w:val="00322BAA"/>
    <w:rsid w:val="00325095"/>
    <w:rsid w:val="00326441"/>
    <w:rsid w:val="0032670F"/>
    <w:rsid w:val="003303CA"/>
    <w:rsid w:val="003306D2"/>
    <w:rsid w:val="003309AF"/>
    <w:rsid w:val="003310E5"/>
    <w:rsid w:val="00331620"/>
    <w:rsid w:val="00331DD5"/>
    <w:rsid w:val="003341A8"/>
    <w:rsid w:val="003341BA"/>
    <w:rsid w:val="003341D8"/>
    <w:rsid w:val="00334AE3"/>
    <w:rsid w:val="00335961"/>
    <w:rsid w:val="00336233"/>
    <w:rsid w:val="00336C47"/>
    <w:rsid w:val="0033704F"/>
    <w:rsid w:val="003372BB"/>
    <w:rsid w:val="0033769E"/>
    <w:rsid w:val="0033779D"/>
    <w:rsid w:val="0034047E"/>
    <w:rsid w:val="00341911"/>
    <w:rsid w:val="00342E54"/>
    <w:rsid w:val="003431EE"/>
    <w:rsid w:val="003432BC"/>
    <w:rsid w:val="003436E6"/>
    <w:rsid w:val="00343DCE"/>
    <w:rsid w:val="00345306"/>
    <w:rsid w:val="003455AC"/>
    <w:rsid w:val="00345880"/>
    <w:rsid w:val="00347155"/>
    <w:rsid w:val="003471B5"/>
    <w:rsid w:val="00351229"/>
    <w:rsid w:val="00351F34"/>
    <w:rsid w:val="00353F8E"/>
    <w:rsid w:val="00356135"/>
    <w:rsid w:val="00356F0F"/>
    <w:rsid w:val="003572B9"/>
    <w:rsid w:val="00362F20"/>
    <w:rsid w:val="00364439"/>
    <w:rsid w:val="003649E7"/>
    <w:rsid w:val="0036625E"/>
    <w:rsid w:val="00366285"/>
    <w:rsid w:val="00366AD9"/>
    <w:rsid w:val="00366C9A"/>
    <w:rsid w:val="00367DF7"/>
    <w:rsid w:val="003701B5"/>
    <w:rsid w:val="00370536"/>
    <w:rsid w:val="0037251E"/>
    <w:rsid w:val="00372928"/>
    <w:rsid w:val="0037337D"/>
    <w:rsid w:val="00374651"/>
    <w:rsid w:val="00375360"/>
    <w:rsid w:val="00376568"/>
    <w:rsid w:val="0037692D"/>
    <w:rsid w:val="00377296"/>
    <w:rsid w:val="00377604"/>
    <w:rsid w:val="0038109C"/>
    <w:rsid w:val="0038144D"/>
    <w:rsid w:val="00383A64"/>
    <w:rsid w:val="00383DBA"/>
    <w:rsid w:val="003841D7"/>
    <w:rsid w:val="003848F6"/>
    <w:rsid w:val="00384BBE"/>
    <w:rsid w:val="00385822"/>
    <w:rsid w:val="00385EB6"/>
    <w:rsid w:val="00385FB0"/>
    <w:rsid w:val="003861D9"/>
    <w:rsid w:val="003867FF"/>
    <w:rsid w:val="003869E8"/>
    <w:rsid w:val="003874FB"/>
    <w:rsid w:val="0039066D"/>
    <w:rsid w:val="00390AB4"/>
    <w:rsid w:val="00390E77"/>
    <w:rsid w:val="00391C1B"/>
    <w:rsid w:val="00391CC2"/>
    <w:rsid w:val="00393EE9"/>
    <w:rsid w:val="0039416A"/>
    <w:rsid w:val="00394CF1"/>
    <w:rsid w:val="0039550E"/>
    <w:rsid w:val="00395784"/>
    <w:rsid w:val="00395B1B"/>
    <w:rsid w:val="0039629E"/>
    <w:rsid w:val="00396A6E"/>
    <w:rsid w:val="00396BA7"/>
    <w:rsid w:val="0039718A"/>
    <w:rsid w:val="00397A0F"/>
    <w:rsid w:val="00397C1B"/>
    <w:rsid w:val="00397C96"/>
    <w:rsid w:val="003A0AB7"/>
    <w:rsid w:val="003A20DE"/>
    <w:rsid w:val="003A21BD"/>
    <w:rsid w:val="003A2774"/>
    <w:rsid w:val="003A2FF4"/>
    <w:rsid w:val="003A315F"/>
    <w:rsid w:val="003A336F"/>
    <w:rsid w:val="003A42BD"/>
    <w:rsid w:val="003A44DB"/>
    <w:rsid w:val="003A4538"/>
    <w:rsid w:val="003A69D5"/>
    <w:rsid w:val="003A76B1"/>
    <w:rsid w:val="003A7F74"/>
    <w:rsid w:val="003B000A"/>
    <w:rsid w:val="003B009C"/>
    <w:rsid w:val="003B0EDF"/>
    <w:rsid w:val="003B0FDC"/>
    <w:rsid w:val="003B1040"/>
    <w:rsid w:val="003B1157"/>
    <w:rsid w:val="003B1938"/>
    <w:rsid w:val="003B1C2E"/>
    <w:rsid w:val="003B27A1"/>
    <w:rsid w:val="003B2D5A"/>
    <w:rsid w:val="003B2EA3"/>
    <w:rsid w:val="003B51DB"/>
    <w:rsid w:val="003B5FFD"/>
    <w:rsid w:val="003B6E7E"/>
    <w:rsid w:val="003B7937"/>
    <w:rsid w:val="003C0A8A"/>
    <w:rsid w:val="003C1634"/>
    <w:rsid w:val="003C2272"/>
    <w:rsid w:val="003C24F5"/>
    <w:rsid w:val="003C2B7F"/>
    <w:rsid w:val="003C2D16"/>
    <w:rsid w:val="003C3320"/>
    <w:rsid w:val="003C33E0"/>
    <w:rsid w:val="003C36D8"/>
    <w:rsid w:val="003C3BF5"/>
    <w:rsid w:val="003C4F79"/>
    <w:rsid w:val="003C61BB"/>
    <w:rsid w:val="003D0364"/>
    <w:rsid w:val="003D0549"/>
    <w:rsid w:val="003D2E52"/>
    <w:rsid w:val="003D343E"/>
    <w:rsid w:val="003D41EF"/>
    <w:rsid w:val="003D423B"/>
    <w:rsid w:val="003D4A71"/>
    <w:rsid w:val="003D6E2A"/>
    <w:rsid w:val="003D781A"/>
    <w:rsid w:val="003E355B"/>
    <w:rsid w:val="003E35D8"/>
    <w:rsid w:val="003E428C"/>
    <w:rsid w:val="003E4461"/>
    <w:rsid w:val="003E4B9C"/>
    <w:rsid w:val="003E59BA"/>
    <w:rsid w:val="003E6431"/>
    <w:rsid w:val="003E6726"/>
    <w:rsid w:val="003E6B6B"/>
    <w:rsid w:val="003E7663"/>
    <w:rsid w:val="003E7A81"/>
    <w:rsid w:val="003F207F"/>
    <w:rsid w:val="003F2483"/>
    <w:rsid w:val="003F2E3B"/>
    <w:rsid w:val="003F350D"/>
    <w:rsid w:val="003F3ABC"/>
    <w:rsid w:val="003F425D"/>
    <w:rsid w:val="003F44AF"/>
    <w:rsid w:val="003F47F6"/>
    <w:rsid w:val="0040025D"/>
    <w:rsid w:val="00400F87"/>
    <w:rsid w:val="00401765"/>
    <w:rsid w:val="00401FCC"/>
    <w:rsid w:val="004051CB"/>
    <w:rsid w:val="004053F2"/>
    <w:rsid w:val="00406812"/>
    <w:rsid w:val="004079DA"/>
    <w:rsid w:val="00410212"/>
    <w:rsid w:val="00410262"/>
    <w:rsid w:val="004106CF"/>
    <w:rsid w:val="004116FC"/>
    <w:rsid w:val="004118CF"/>
    <w:rsid w:val="004141C4"/>
    <w:rsid w:val="00414BDC"/>
    <w:rsid w:val="004159FE"/>
    <w:rsid w:val="004162EE"/>
    <w:rsid w:val="0041671A"/>
    <w:rsid w:val="00416996"/>
    <w:rsid w:val="0041713A"/>
    <w:rsid w:val="004173F6"/>
    <w:rsid w:val="004178B9"/>
    <w:rsid w:val="00417A2E"/>
    <w:rsid w:val="00417C67"/>
    <w:rsid w:val="00417E10"/>
    <w:rsid w:val="00417FDB"/>
    <w:rsid w:val="00420348"/>
    <w:rsid w:val="00421642"/>
    <w:rsid w:val="00422BD9"/>
    <w:rsid w:val="00423400"/>
    <w:rsid w:val="00426A0E"/>
    <w:rsid w:val="00426C1A"/>
    <w:rsid w:val="004300DF"/>
    <w:rsid w:val="00430E2F"/>
    <w:rsid w:val="00431216"/>
    <w:rsid w:val="0043131D"/>
    <w:rsid w:val="0043175F"/>
    <w:rsid w:val="004320EC"/>
    <w:rsid w:val="00432DF7"/>
    <w:rsid w:val="00433D1A"/>
    <w:rsid w:val="00434845"/>
    <w:rsid w:val="00434886"/>
    <w:rsid w:val="004357D6"/>
    <w:rsid w:val="0043612B"/>
    <w:rsid w:val="004362AD"/>
    <w:rsid w:val="00436976"/>
    <w:rsid w:val="00437366"/>
    <w:rsid w:val="00437D4C"/>
    <w:rsid w:val="0044026D"/>
    <w:rsid w:val="004403A2"/>
    <w:rsid w:val="00440BF5"/>
    <w:rsid w:val="00440EEA"/>
    <w:rsid w:val="00441AD6"/>
    <w:rsid w:val="00441E7A"/>
    <w:rsid w:val="00442D98"/>
    <w:rsid w:val="00443752"/>
    <w:rsid w:val="004455C8"/>
    <w:rsid w:val="00445BD7"/>
    <w:rsid w:val="0044653B"/>
    <w:rsid w:val="00446DAF"/>
    <w:rsid w:val="00447EA5"/>
    <w:rsid w:val="004503B0"/>
    <w:rsid w:val="00451128"/>
    <w:rsid w:val="0045194C"/>
    <w:rsid w:val="004522B1"/>
    <w:rsid w:val="00452409"/>
    <w:rsid w:val="00452BA0"/>
    <w:rsid w:val="0045337B"/>
    <w:rsid w:val="0045364B"/>
    <w:rsid w:val="00454654"/>
    <w:rsid w:val="00455FFA"/>
    <w:rsid w:val="00456A48"/>
    <w:rsid w:val="004572ED"/>
    <w:rsid w:val="004574B3"/>
    <w:rsid w:val="00457755"/>
    <w:rsid w:val="00457EAB"/>
    <w:rsid w:val="00460754"/>
    <w:rsid w:val="00461664"/>
    <w:rsid w:val="00461BDC"/>
    <w:rsid w:val="00462394"/>
    <w:rsid w:val="00462A86"/>
    <w:rsid w:val="00462D94"/>
    <w:rsid w:val="004637B3"/>
    <w:rsid w:val="00463D63"/>
    <w:rsid w:val="00463D69"/>
    <w:rsid w:val="004642FF"/>
    <w:rsid w:val="004647ED"/>
    <w:rsid w:val="00464E1A"/>
    <w:rsid w:val="00464FBA"/>
    <w:rsid w:val="004662EB"/>
    <w:rsid w:val="0046630C"/>
    <w:rsid w:val="0046675C"/>
    <w:rsid w:val="00470662"/>
    <w:rsid w:val="00470E1E"/>
    <w:rsid w:val="00471E98"/>
    <w:rsid w:val="00472EC1"/>
    <w:rsid w:val="00472EDD"/>
    <w:rsid w:val="00473C6C"/>
    <w:rsid w:val="00474112"/>
    <w:rsid w:val="00475549"/>
    <w:rsid w:val="00475792"/>
    <w:rsid w:val="004765A7"/>
    <w:rsid w:val="004767F9"/>
    <w:rsid w:val="00477133"/>
    <w:rsid w:val="00477BAD"/>
    <w:rsid w:val="00477F01"/>
    <w:rsid w:val="00477F57"/>
    <w:rsid w:val="00480949"/>
    <w:rsid w:val="00483157"/>
    <w:rsid w:val="00483A31"/>
    <w:rsid w:val="004858C4"/>
    <w:rsid w:val="00485908"/>
    <w:rsid w:val="00485B43"/>
    <w:rsid w:val="00485D73"/>
    <w:rsid w:val="00485F5A"/>
    <w:rsid w:val="00486AFE"/>
    <w:rsid w:val="00490DC3"/>
    <w:rsid w:val="00491F7B"/>
    <w:rsid w:val="00492F12"/>
    <w:rsid w:val="00492F79"/>
    <w:rsid w:val="00492FBE"/>
    <w:rsid w:val="00492FE3"/>
    <w:rsid w:val="004947D7"/>
    <w:rsid w:val="00495D09"/>
    <w:rsid w:val="0049615D"/>
    <w:rsid w:val="0049636A"/>
    <w:rsid w:val="0049723B"/>
    <w:rsid w:val="004A1095"/>
    <w:rsid w:val="004A1425"/>
    <w:rsid w:val="004A1AB1"/>
    <w:rsid w:val="004A370C"/>
    <w:rsid w:val="004A38F8"/>
    <w:rsid w:val="004A3F19"/>
    <w:rsid w:val="004A5A05"/>
    <w:rsid w:val="004A5A88"/>
    <w:rsid w:val="004A5D36"/>
    <w:rsid w:val="004A6781"/>
    <w:rsid w:val="004A6837"/>
    <w:rsid w:val="004B1993"/>
    <w:rsid w:val="004B1B69"/>
    <w:rsid w:val="004B2190"/>
    <w:rsid w:val="004B2391"/>
    <w:rsid w:val="004B2878"/>
    <w:rsid w:val="004B330C"/>
    <w:rsid w:val="004B3517"/>
    <w:rsid w:val="004B3A03"/>
    <w:rsid w:val="004B4D66"/>
    <w:rsid w:val="004B557B"/>
    <w:rsid w:val="004B725E"/>
    <w:rsid w:val="004B7336"/>
    <w:rsid w:val="004C0CFC"/>
    <w:rsid w:val="004C16E6"/>
    <w:rsid w:val="004C171C"/>
    <w:rsid w:val="004C1E5B"/>
    <w:rsid w:val="004C22D5"/>
    <w:rsid w:val="004C23DC"/>
    <w:rsid w:val="004C28EE"/>
    <w:rsid w:val="004C339A"/>
    <w:rsid w:val="004C339D"/>
    <w:rsid w:val="004C3ED0"/>
    <w:rsid w:val="004C4871"/>
    <w:rsid w:val="004C493D"/>
    <w:rsid w:val="004C4E4A"/>
    <w:rsid w:val="004C4F70"/>
    <w:rsid w:val="004C54FB"/>
    <w:rsid w:val="004C5895"/>
    <w:rsid w:val="004C5E9A"/>
    <w:rsid w:val="004C6376"/>
    <w:rsid w:val="004C6579"/>
    <w:rsid w:val="004C6869"/>
    <w:rsid w:val="004C6E66"/>
    <w:rsid w:val="004C7DB9"/>
    <w:rsid w:val="004D00CD"/>
    <w:rsid w:val="004D00EE"/>
    <w:rsid w:val="004D08CC"/>
    <w:rsid w:val="004D2088"/>
    <w:rsid w:val="004D235F"/>
    <w:rsid w:val="004D32B3"/>
    <w:rsid w:val="004D3B70"/>
    <w:rsid w:val="004D4C6B"/>
    <w:rsid w:val="004D57BB"/>
    <w:rsid w:val="004D5C2F"/>
    <w:rsid w:val="004D62E5"/>
    <w:rsid w:val="004D7647"/>
    <w:rsid w:val="004D7829"/>
    <w:rsid w:val="004E026D"/>
    <w:rsid w:val="004E05F0"/>
    <w:rsid w:val="004E0C68"/>
    <w:rsid w:val="004E0CC3"/>
    <w:rsid w:val="004E0FB3"/>
    <w:rsid w:val="004E139E"/>
    <w:rsid w:val="004E2246"/>
    <w:rsid w:val="004E31C2"/>
    <w:rsid w:val="004E3260"/>
    <w:rsid w:val="004E34B1"/>
    <w:rsid w:val="004E3D6C"/>
    <w:rsid w:val="004E4B34"/>
    <w:rsid w:val="004E4FBE"/>
    <w:rsid w:val="004E5907"/>
    <w:rsid w:val="004E6502"/>
    <w:rsid w:val="004E6583"/>
    <w:rsid w:val="004E70FB"/>
    <w:rsid w:val="004E722C"/>
    <w:rsid w:val="004E7B3A"/>
    <w:rsid w:val="004E7E16"/>
    <w:rsid w:val="004F02D6"/>
    <w:rsid w:val="004F1B89"/>
    <w:rsid w:val="004F204A"/>
    <w:rsid w:val="004F24E2"/>
    <w:rsid w:val="004F4B87"/>
    <w:rsid w:val="004F669E"/>
    <w:rsid w:val="004F67BA"/>
    <w:rsid w:val="004F7919"/>
    <w:rsid w:val="004F7FEE"/>
    <w:rsid w:val="005008B6"/>
    <w:rsid w:val="00500F8C"/>
    <w:rsid w:val="005017D5"/>
    <w:rsid w:val="005033CC"/>
    <w:rsid w:val="0050362B"/>
    <w:rsid w:val="00506275"/>
    <w:rsid w:val="0050686F"/>
    <w:rsid w:val="00506ED3"/>
    <w:rsid w:val="005077B2"/>
    <w:rsid w:val="00507827"/>
    <w:rsid w:val="0051082D"/>
    <w:rsid w:val="00514688"/>
    <w:rsid w:val="00514DEF"/>
    <w:rsid w:val="0051553C"/>
    <w:rsid w:val="00515D0B"/>
    <w:rsid w:val="00516B7F"/>
    <w:rsid w:val="00517744"/>
    <w:rsid w:val="0052096A"/>
    <w:rsid w:val="0052097C"/>
    <w:rsid w:val="00521CF8"/>
    <w:rsid w:val="005225F6"/>
    <w:rsid w:val="00522DE1"/>
    <w:rsid w:val="005233F9"/>
    <w:rsid w:val="0052372C"/>
    <w:rsid w:val="0052479D"/>
    <w:rsid w:val="00525683"/>
    <w:rsid w:val="00525ED1"/>
    <w:rsid w:val="0052630B"/>
    <w:rsid w:val="00527467"/>
    <w:rsid w:val="005303D7"/>
    <w:rsid w:val="005308CD"/>
    <w:rsid w:val="00532168"/>
    <w:rsid w:val="00533682"/>
    <w:rsid w:val="00533A7E"/>
    <w:rsid w:val="00533EF9"/>
    <w:rsid w:val="005349BF"/>
    <w:rsid w:val="00535878"/>
    <w:rsid w:val="005364D1"/>
    <w:rsid w:val="005409FA"/>
    <w:rsid w:val="00541829"/>
    <w:rsid w:val="0054322B"/>
    <w:rsid w:val="0054349A"/>
    <w:rsid w:val="00543CCB"/>
    <w:rsid w:val="00544507"/>
    <w:rsid w:val="00544709"/>
    <w:rsid w:val="005455DC"/>
    <w:rsid w:val="005501AC"/>
    <w:rsid w:val="00550A67"/>
    <w:rsid w:val="00552317"/>
    <w:rsid w:val="005539A1"/>
    <w:rsid w:val="00553D63"/>
    <w:rsid w:val="005541F8"/>
    <w:rsid w:val="0055449E"/>
    <w:rsid w:val="00554C2F"/>
    <w:rsid w:val="00554E73"/>
    <w:rsid w:val="005560D0"/>
    <w:rsid w:val="005568A3"/>
    <w:rsid w:val="00557089"/>
    <w:rsid w:val="0056067A"/>
    <w:rsid w:val="00560683"/>
    <w:rsid w:val="00561F82"/>
    <w:rsid w:val="00562167"/>
    <w:rsid w:val="00562B43"/>
    <w:rsid w:val="00563543"/>
    <w:rsid w:val="00563879"/>
    <w:rsid w:val="00563B25"/>
    <w:rsid w:val="00563BD1"/>
    <w:rsid w:val="00563E7F"/>
    <w:rsid w:val="0056413B"/>
    <w:rsid w:val="00565161"/>
    <w:rsid w:val="005652DE"/>
    <w:rsid w:val="0056596D"/>
    <w:rsid w:val="00565A33"/>
    <w:rsid w:val="00567215"/>
    <w:rsid w:val="005674BB"/>
    <w:rsid w:val="0057074E"/>
    <w:rsid w:val="00570B44"/>
    <w:rsid w:val="00571B2F"/>
    <w:rsid w:val="00572C27"/>
    <w:rsid w:val="005733BA"/>
    <w:rsid w:val="005739CD"/>
    <w:rsid w:val="00573BDC"/>
    <w:rsid w:val="005742D3"/>
    <w:rsid w:val="005744DF"/>
    <w:rsid w:val="0057479E"/>
    <w:rsid w:val="00574B89"/>
    <w:rsid w:val="00574F40"/>
    <w:rsid w:val="005759A0"/>
    <w:rsid w:val="00575BB1"/>
    <w:rsid w:val="00577204"/>
    <w:rsid w:val="005773C8"/>
    <w:rsid w:val="00577E30"/>
    <w:rsid w:val="0058077D"/>
    <w:rsid w:val="00581B45"/>
    <w:rsid w:val="0058205D"/>
    <w:rsid w:val="00582453"/>
    <w:rsid w:val="00584825"/>
    <w:rsid w:val="005848A6"/>
    <w:rsid w:val="00585052"/>
    <w:rsid w:val="0058556A"/>
    <w:rsid w:val="00586E1D"/>
    <w:rsid w:val="00587525"/>
    <w:rsid w:val="0058782F"/>
    <w:rsid w:val="00587FA9"/>
    <w:rsid w:val="00590E53"/>
    <w:rsid w:val="005916A6"/>
    <w:rsid w:val="00591CE2"/>
    <w:rsid w:val="00591ECD"/>
    <w:rsid w:val="00592147"/>
    <w:rsid w:val="0059377D"/>
    <w:rsid w:val="00593EC7"/>
    <w:rsid w:val="0059576B"/>
    <w:rsid w:val="00595CD2"/>
    <w:rsid w:val="0059680D"/>
    <w:rsid w:val="005A00A0"/>
    <w:rsid w:val="005A39E6"/>
    <w:rsid w:val="005A3AC7"/>
    <w:rsid w:val="005A3D19"/>
    <w:rsid w:val="005A5248"/>
    <w:rsid w:val="005A5B22"/>
    <w:rsid w:val="005A70CB"/>
    <w:rsid w:val="005B180D"/>
    <w:rsid w:val="005B1D88"/>
    <w:rsid w:val="005B1E2A"/>
    <w:rsid w:val="005B2773"/>
    <w:rsid w:val="005B2E59"/>
    <w:rsid w:val="005B40C8"/>
    <w:rsid w:val="005B5EF6"/>
    <w:rsid w:val="005B66F0"/>
    <w:rsid w:val="005B6E7D"/>
    <w:rsid w:val="005C0CDD"/>
    <w:rsid w:val="005C0E3E"/>
    <w:rsid w:val="005C17B1"/>
    <w:rsid w:val="005C188A"/>
    <w:rsid w:val="005C1B16"/>
    <w:rsid w:val="005C28C3"/>
    <w:rsid w:val="005C2B1B"/>
    <w:rsid w:val="005C3A41"/>
    <w:rsid w:val="005C3BD4"/>
    <w:rsid w:val="005C3E89"/>
    <w:rsid w:val="005C422C"/>
    <w:rsid w:val="005C565E"/>
    <w:rsid w:val="005C5927"/>
    <w:rsid w:val="005C61F1"/>
    <w:rsid w:val="005D0D1A"/>
    <w:rsid w:val="005D0FC2"/>
    <w:rsid w:val="005D1B19"/>
    <w:rsid w:val="005D1B5D"/>
    <w:rsid w:val="005D1DBC"/>
    <w:rsid w:val="005D2495"/>
    <w:rsid w:val="005D286B"/>
    <w:rsid w:val="005D29A0"/>
    <w:rsid w:val="005D3A1F"/>
    <w:rsid w:val="005D3EB2"/>
    <w:rsid w:val="005D4702"/>
    <w:rsid w:val="005D47D2"/>
    <w:rsid w:val="005D5F01"/>
    <w:rsid w:val="005D7F17"/>
    <w:rsid w:val="005E0167"/>
    <w:rsid w:val="005E05DB"/>
    <w:rsid w:val="005E0DB7"/>
    <w:rsid w:val="005E1094"/>
    <w:rsid w:val="005E2D62"/>
    <w:rsid w:val="005E3B85"/>
    <w:rsid w:val="005E61DE"/>
    <w:rsid w:val="005E6309"/>
    <w:rsid w:val="005E6BAB"/>
    <w:rsid w:val="005E6D96"/>
    <w:rsid w:val="005E6E93"/>
    <w:rsid w:val="005E70A7"/>
    <w:rsid w:val="005E7215"/>
    <w:rsid w:val="005E79AE"/>
    <w:rsid w:val="005F0884"/>
    <w:rsid w:val="005F089F"/>
    <w:rsid w:val="005F1585"/>
    <w:rsid w:val="005F1931"/>
    <w:rsid w:val="005F1932"/>
    <w:rsid w:val="005F47EA"/>
    <w:rsid w:val="005F6DB6"/>
    <w:rsid w:val="005F7124"/>
    <w:rsid w:val="0060083B"/>
    <w:rsid w:val="00600912"/>
    <w:rsid w:val="00600B34"/>
    <w:rsid w:val="00601F19"/>
    <w:rsid w:val="00602319"/>
    <w:rsid w:val="00602DCA"/>
    <w:rsid w:val="0060371E"/>
    <w:rsid w:val="006044F9"/>
    <w:rsid w:val="006049C9"/>
    <w:rsid w:val="006065B4"/>
    <w:rsid w:val="00606F3B"/>
    <w:rsid w:val="0060713B"/>
    <w:rsid w:val="006072D3"/>
    <w:rsid w:val="00607494"/>
    <w:rsid w:val="006074F1"/>
    <w:rsid w:val="00607C84"/>
    <w:rsid w:val="006104B1"/>
    <w:rsid w:val="00611632"/>
    <w:rsid w:val="00612830"/>
    <w:rsid w:val="00612C3F"/>
    <w:rsid w:val="00612F2D"/>
    <w:rsid w:val="006133D4"/>
    <w:rsid w:val="00613820"/>
    <w:rsid w:val="00613AC2"/>
    <w:rsid w:val="00614E08"/>
    <w:rsid w:val="00615B61"/>
    <w:rsid w:val="00615FED"/>
    <w:rsid w:val="00616839"/>
    <w:rsid w:val="00617B5D"/>
    <w:rsid w:val="00617C3C"/>
    <w:rsid w:val="00617DB3"/>
    <w:rsid w:val="00620D8C"/>
    <w:rsid w:val="00621741"/>
    <w:rsid w:val="00622286"/>
    <w:rsid w:val="006229DE"/>
    <w:rsid w:val="0062458C"/>
    <w:rsid w:val="00624C3D"/>
    <w:rsid w:val="0062558F"/>
    <w:rsid w:val="006262AB"/>
    <w:rsid w:val="006263B3"/>
    <w:rsid w:val="00626903"/>
    <w:rsid w:val="0062736D"/>
    <w:rsid w:val="006278C7"/>
    <w:rsid w:val="006307AF"/>
    <w:rsid w:val="00630ACF"/>
    <w:rsid w:val="0063188E"/>
    <w:rsid w:val="0063311A"/>
    <w:rsid w:val="0063336A"/>
    <w:rsid w:val="00633557"/>
    <w:rsid w:val="0063390F"/>
    <w:rsid w:val="00633C39"/>
    <w:rsid w:val="0063441C"/>
    <w:rsid w:val="0063685A"/>
    <w:rsid w:val="006374F2"/>
    <w:rsid w:val="006402A6"/>
    <w:rsid w:val="006402E1"/>
    <w:rsid w:val="006402F2"/>
    <w:rsid w:val="0064180A"/>
    <w:rsid w:val="006428F3"/>
    <w:rsid w:val="00642ABB"/>
    <w:rsid w:val="00644983"/>
    <w:rsid w:val="006455E9"/>
    <w:rsid w:val="006475B9"/>
    <w:rsid w:val="00647C14"/>
    <w:rsid w:val="00647D05"/>
    <w:rsid w:val="00647FFD"/>
    <w:rsid w:val="00650641"/>
    <w:rsid w:val="006525A6"/>
    <w:rsid w:val="00652C4F"/>
    <w:rsid w:val="00654668"/>
    <w:rsid w:val="00654FCC"/>
    <w:rsid w:val="006557F6"/>
    <w:rsid w:val="006558CB"/>
    <w:rsid w:val="006572E3"/>
    <w:rsid w:val="0066039B"/>
    <w:rsid w:val="00661594"/>
    <w:rsid w:val="00661D15"/>
    <w:rsid w:val="00661D9D"/>
    <w:rsid w:val="0066458A"/>
    <w:rsid w:val="006664CC"/>
    <w:rsid w:val="00666DE4"/>
    <w:rsid w:val="00667FD3"/>
    <w:rsid w:val="006719CE"/>
    <w:rsid w:val="00671E13"/>
    <w:rsid w:val="00672E00"/>
    <w:rsid w:val="006737A2"/>
    <w:rsid w:val="0067424D"/>
    <w:rsid w:val="006754F3"/>
    <w:rsid w:val="0067593F"/>
    <w:rsid w:val="00675DD9"/>
    <w:rsid w:val="0067721C"/>
    <w:rsid w:val="00677330"/>
    <w:rsid w:val="006774F0"/>
    <w:rsid w:val="00677E95"/>
    <w:rsid w:val="0068145C"/>
    <w:rsid w:val="0068195D"/>
    <w:rsid w:val="006838C5"/>
    <w:rsid w:val="00683D84"/>
    <w:rsid w:val="0068443D"/>
    <w:rsid w:val="0068504D"/>
    <w:rsid w:val="006865C7"/>
    <w:rsid w:val="0069082F"/>
    <w:rsid w:val="0069087F"/>
    <w:rsid w:val="00690E87"/>
    <w:rsid w:val="0069319A"/>
    <w:rsid w:val="006944DA"/>
    <w:rsid w:val="0069473F"/>
    <w:rsid w:val="006957F5"/>
    <w:rsid w:val="00697916"/>
    <w:rsid w:val="006A089B"/>
    <w:rsid w:val="006A08DF"/>
    <w:rsid w:val="006A178C"/>
    <w:rsid w:val="006A3380"/>
    <w:rsid w:val="006A580C"/>
    <w:rsid w:val="006A6649"/>
    <w:rsid w:val="006A68D5"/>
    <w:rsid w:val="006A6AB6"/>
    <w:rsid w:val="006A7794"/>
    <w:rsid w:val="006B089F"/>
    <w:rsid w:val="006B1066"/>
    <w:rsid w:val="006B1FDE"/>
    <w:rsid w:val="006B2093"/>
    <w:rsid w:val="006B5BF4"/>
    <w:rsid w:val="006B5C08"/>
    <w:rsid w:val="006B6944"/>
    <w:rsid w:val="006B7BCA"/>
    <w:rsid w:val="006C165F"/>
    <w:rsid w:val="006C17D8"/>
    <w:rsid w:val="006C1BC8"/>
    <w:rsid w:val="006C269B"/>
    <w:rsid w:val="006C44E2"/>
    <w:rsid w:val="006C5101"/>
    <w:rsid w:val="006C6418"/>
    <w:rsid w:val="006C6454"/>
    <w:rsid w:val="006C67B6"/>
    <w:rsid w:val="006C7075"/>
    <w:rsid w:val="006C798F"/>
    <w:rsid w:val="006C7EDA"/>
    <w:rsid w:val="006C7F06"/>
    <w:rsid w:val="006D08A0"/>
    <w:rsid w:val="006D17B2"/>
    <w:rsid w:val="006D463A"/>
    <w:rsid w:val="006D585B"/>
    <w:rsid w:val="006D5E59"/>
    <w:rsid w:val="006D5F8B"/>
    <w:rsid w:val="006D6738"/>
    <w:rsid w:val="006D706E"/>
    <w:rsid w:val="006D7578"/>
    <w:rsid w:val="006E03EB"/>
    <w:rsid w:val="006E097D"/>
    <w:rsid w:val="006E0C15"/>
    <w:rsid w:val="006E13A0"/>
    <w:rsid w:val="006E18B3"/>
    <w:rsid w:val="006E1ABC"/>
    <w:rsid w:val="006E25B9"/>
    <w:rsid w:val="006E34F7"/>
    <w:rsid w:val="006E37B4"/>
    <w:rsid w:val="006E4050"/>
    <w:rsid w:val="006E44AE"/>
    <w:rsid w:val="006E529A"/>
    <w:rsid w:val="006E5612"/>
    <w:rsid w:val="006E5B90"/>
    <w:rsid w:val="006E5E7D"/>
    <w:rsid w:val="006E6BE4"/>
    <w:rsid w:val="006E7B23"/>
    <w:rsid w:val="006E7DCE"/>
    <w:rsid w:val="006F010A"/>
    <w:rsid w:val="006F05EF"/>
    <w:rsid w:val="006F1372"/>
    <w:rsid w:val="006F194D"/>
    <w:rsid w:val="006F1D41"/>
    <w:rsid w:val="006F3D69"/>
    <w:rsid w:val="006F3FBE"/>
    <w:rsid w:val="006F4729"/>
    <w:rsid w:val="006F545D"/>
    <w:rsid w:val="006F54D8"/>
    <w:rsid w:val="006F5C39"/>
    <w:rsid w:val="006F5E69"/>
    <w:rsid w:val="006F7145"/>
    <w:rsid w:val="006F779B"/>
    <w:rsid w:val="007004A3"/>
    <w:rsid w:val="007006F3"/>
    <w:rsid w:val="007011F1"/>
    <w:rsid w:val="00701C52"/>
    <w:rsid w:val="007034A7"/>
    <w:rsid w:val="0070461D"/>
    <w:rsid w:val="00705D27"/>
    <w:rsid w:val="00707081"/>
    <w:rsid w:val="00710599"/>
    <w:rsid w:val="00710696"/>
    <w:rsid w:val="00711146"/>
    <w:rsid w:val="0071158B"/>
    <w:rsid w:val="00711674"/>
    <w:rsid w:val="00713212"/>
    <w:rsid w:val="00713387"/>
    <w:rsid w:val="0071383A"/>
    <w:rsid w:val="00713C9F"/>
    <w:rsid w:val="00714729"/>
    <w:rsid w:val="00714F5E"/>
    <w:rsid w:val="00716303"/>
    <w:rsid w:val="007165A7"/>
    <w:rsid w:val="00720400"/>
    <w:rsid w:val="00721DA6"/>
    <w:rsid w:val="00722616"/>
    <w:rsid w:val="007230AC"/>
    <w:rsid w:val="007234D6"/>
    <w:rsid w:val="00723A92"/>
    <w:rsid w:val="00723E0F"/>
    <w:rsid w:val="00723EE0"/>
    <w:rsid w:val="0072417A"/>
    <w:rsid w:val="00725943"/>
    <w:rsid w:val="00727816"/>
    <w:rsid w:val="00730078"/>
    <w:rsid w:val="00730108"/>
    <w:rsid w:val="0073021A"/>
    <w:rsid w:val="00730E02"/>
    <w:rsid w:val="00730E2B"/>
    <w:rsid w:val="00732F36"/>
    <w:rsid w:val="007337BB"/>
    <w:rsid w:val="00733E26"/>
    <w:rsid w:val="00734255"/>
    <w:rsid w:val="00734EFD"/>
    <w:rsid w:val="00734FAA"/>
    <w:rsid w:val="00735682"/>
    <w:rsid w:val="0073642E"/>
    <w:rsid w:val="0073696D"/>
    <w:rsid w:val="00736B8D"/>
    <w:rsid w:val="00736E2F"/>
    <w:rsid w:val="00737350"/>
    <w:rsid w:val="00737CDA"/>
    <w:rsid w:val="0074009C"/>
    <w:rsid w:val="00740CD9"/>
    <w:rsid w:val="007430D2"/>
    <w:rsid w:val="007435E6"/>
    <w:rsid w:val="00743A69"/>
    <w:rsid w:val="00745F90"/>
    <w:rsid w:val="007460C0"/>
    <w:rsid w:val="00747180"/>
    <w:rsid w:val="007472BF"/>
    <w:rsid w:val="00747BBF"/>
    <w:rsid w:val="00751454"/>
    <w:rsid w:val="007535E0"/>
    <w:rsid w:val="00753C33"/>
    <w:rsid w:val="0075520D"/>
    <w:rsid w:val="0075585A"/>
    <w:rsid w:val="0075653C"/>
    <w:rsid w:val="007567B2"/>
    <w:rsid w:val="00756F5D"/>
    <w:rsid w:val="007607E8"/>
    <w:rsid w:val="00761800"/>
    <w:rsid w:val="00762880"/>
    <w:rsid w:val="00762D03"/>
    <w:rsid w:val="007630C3"/>
    <w:rsid w:val="007637A9"/>
    <w:rsid w:val="00763C15"/>
    <w:rsid w:val="007647C1"/>
    <w:rsid w:val="00764949"/>
    <w:rsid w:val="00764D18"/>
    <w:rsid w:val="00766149"/>
    <w:rsid w:val="007662D3"/>
    <w:rsid w:val="007662F8"/>
    <w:rsid w:val="007665EC"/>
    <w:rsid w:val="00766E04"/>
    <w:rsid w:val="0077220A"/>
    <w:rsid w:val="007733A6"/>
    <w:rsid w:val="0077433B"/>
    <w:rsid w:val="00774646"/>
    <w:rsid w:val="00774C48"/>
    <w:rsid w:val="00774E05"/>
    <w:rsid w:val="00774F16"/>
    <w:rsid w:val="0077554D"/>
    <w:rsid w:val="00776714"/>
    <w:rsid w:val="00776840"/>
    <w:rsid w:val="007770A7"/>
    <w:rsid w:val="00777148"/>
    <w:rsid w:val="007772FD"/>
    <w:rsid w:val="00777FBD"/>
    <w:rsid w:val="0078045E"/>
    <w:rsid w:val="00781C6F"/>
    <w:rsid w:val="00781DCC"/>
    <w:rsid w:val="00782049"/>
    <w:rsid w:val="007835B9"/>
    <w:rsid w:val="007835CF"/>
    <w:rsid w:val="00783FFF"/>
    <w:rsid w:val="00786850"/>
    <w:rsid w:val="00787867"/>
    <w:rsid w:val="00787D26"/>
    <w:rsid w:val="00790C63"/>
    <w:rsid w:val="00792BEF"/>
    <w:rsid w:val="00793395"/>
    <w:rsid w:val="00793453"/>
    <w:rsid w:val="00793606"/>
    <w:rsid w:val="00793AF5"/>
    <w:rsid w:val="007967D1"/>
    <w:rsid w:val="00796CA9"/>
    <w:rsid w:val="007975B1"/>
    <w:rsid w:val="007A05E7"/>
    <w:rsid w:val="007A17CA"/>
    <w:rsid w:val="007A37F9"/>
    <w:rsid w:val="007A3A1D"/>
    <w:rsid w:val="007A495E"/>
    <w:rsid w:val="007A54A4"/>
    <w:rsid w:val="007A5DD0"/>
    <w:rsid w:val="007A692E"/>
    <w:rsid w:val="007A6B33"/>
    <w:rsid w:val="007A6EB0"/>
    <w:rsid w:val="007A7479"/>
    <w:rsid w:val="007B1C2C"/>
    <w:rsid w:val="007B261B"/>
    <w:rsid w:val="007B2E6A"/>
    <w:rsid w:val="007B3792"/>
    <w:rsid w:val="007B587C"/>
    <w:rsid w:val="007B592C"/>
    <w:rsid w:val="007B59AD"/>
    <w:rsid w:val="007B5F4C"/>
    <w:rsid w:val="007B6C25"/>
    <w:rsid w:val="007B70A6"/>
    <w:rsid w:val="007C06A3"/>
    <w:rsid w:val="007C0C3D"/>
    <w:rsid w:val="007C0D07"/>
    <w:rsid w:val="007C3475"/>
    <w:rsid w:val="007C348F"/>
    <w:rsid w:val="007C38A9"/>
    <w:rsid w:val="007C3A42"/>
    <w:rsid w:val="007C4004"/>
    <w:rsid w:val="007C4409"/>
    <w:rsid w:val="007C4522"/>
    <w:rsid w:val="007C4D01"/>
    <w:rsid w:val="007C5BBD"/>
    <w:rsid w:val="007C6363"/>
    <w:rsid w:val="007C6B56"/>
    <w:rsid w:val="007C6C2E"/>
    <w:rsid w:val="007C7202"/>
    <w:rsid w:val="007C7CA9"/>
    <w:rsid w:val="007C7E01"/>
    <w:rsid w:val="007D06E4"/>
    <w:rsid w:val="007D0B4B"/>
    <w:rsid w:val="007D3288"/>
    <w:rsid w:val="007D482F"/>
    <w:rsid w:val="007D527B"/>
    <w:rsid w:val="007D5C6A"/>
    <w:rsid w:val="007D66C2"/>
    <w:rsid w:val="007D6BC8"/>
    <w:rsid w:val="007D7855"/>
    <w:rsid w:val="007D7BC5"/>
    <w:rsid w:val="007D7C77"/>
    <w:rsid w:val="007D7DED"/>
    <w:rsid w:val="007E074F"/>
    <w:rsid w:val="007E0C55"/>
    <w:rsid w:val="007E19E0"/>
    <w:rsid w:val="007E1C75"/>
    <w:rsid w:val="007E3D8A"/>
    <w:rsid w:val="007E4945"/>
    <w:rsid w:val="007E5375"/>
    <w:rsid w:val="007E69D8"/>
    <w:rsid w:val="007E73EE"/>
    <w:rsid w:val="007F0263"/>
    <w:rsid w:val="007F0930"/>
    <w:rsid w:val="007F099F"/>
    <w:rsid w:val="007F0AE6"/>
    <w:rsid w:val="007F0CD4"/>
    <w:rsid w:val="007F222B"/>
    <w:rsid w:val="007F2ED5"/>
    <w:rsid w:val="007F3584"/>
    <w:rsid w:val="007F3C6A"/>
    <w:rsid w:val="007F4016"/>
    <w:rsid w:val="007F44F2"/>
    <w:rsid w:val="007F504A"/>
    <w:rsid w:val="007F5D54"/>
    <w:rsid w:val="007F6491"/>
    <w:rsid w:val="007F6B18"/>
    <w:rsid w:val="007F70A5"/>
    <w:rsid w:val="007F7C23"/>
    <w:rsid w:val="007F7C49"/>
    <w:rsid w:val="0080259C"/>
    <w:rsid w:val="00803337"/>
    <w:rsid w:val="008037FD"/>
    <w:rsid w:val="00805E26"/>
    <w:rsid w:val="00805E51"/>
    <w:rsid w:val="008062D2"/>
    <w:rsid w:val="008065E3"/>
    <w:rsid w:val="00806FD8"/>
    <w:rsid w:val="00807318"/>
    <w:rsid w:val="00807A96"/>
    <w:rsid w:val="0081009F"/>
    <w:rsid w:val="008101DF"/>
    <w:rsid w:val="008129AE"/>
    <w:rsid w:val="00813EF6"/>
    <w:rsid w:val="008145C6"/>
    <w:rsid w:val="0081489E"/>
    <w:rsid w:val="00815285"/>
    <w:rsid w:val="008211A0"/>
    <w:rsid w:val="00821225"/>
    <w:rsid w:val="00821280"/>
    <w:rsid w:val="00823430"/>
    <w:rsid w:val="00823595"/>
    <w:rsid w:val="00823824"/>
    <w:rsid w:val="00823BDD"/>
    <w:rsid w:val="00825902"/>
    <w:rsid w:val="00825B10"/>
    <w:rsid w:val="00826CF4"/>
    <w:rsid w:val="00827787"/>
    <w:rsid w:val="008277D9"/>
    <w:rsid w:val="00827823"/>
    <w:rsid w:val="00827C78"/>
    <w:rsid w:val="00830050"/>
    <w:rsid w:val="008302F1"/>
    <w:rsid w:val="00830ABE"/>
    <w:rsid w:val="00830E50"/>
    <w:rsid w:val="00831575"/>
    <w:rsid w:val="0083198D"/>
    <w:rsid w:val="0083259C"/>
    <w:rsid w:val="008326C7"/>
    <w:rsid w:val="0083292A"/>
    <w:rsid w:val="008331CF"/>
    <w:rsid w:val="008333C9"/>
    <w:rsid w:val="00833486"/>
    <w:rsid w:val="0083384C"/>
    <w:rsid w:val="0083386D"/>
    <w:rsid w:val="00835CB0"/>
    <w:rsid w:val="00836FD5"/>
    <w:rsid w:val="0083750E"/>
    <w:rsid w:val="00837FC2"/>
    <w:rsid w:val="00840621"/>
    <w:rsid w:val="00841E64"/>
    <w:rsid w:val="00841F78"/>
    <w:rsid w:val="0084262A"/>
    <w:rsid w:val="00843399"/>
    <w:rsid w:val="008435C5"/>
    <w:rsid w:val="00844153"/>
    <w:rsid w:val="00844DE5"/>
    <w:rsid w:val="00844F9D"/>
    <w:rsid w:val="00845259"/>
    <w:rsid w:val="0084561D"/>
    <w:rsid w:val="008459F6"/>
    <w:rsid w:val="00846221"/>
    <w:rsid w:val="00846594"/>
    <w:rsid w:val="00846772"/>
    <w:rsid w:val="008520F4"/>
    <w:rsid w:val="00854400"/>
    <w:rsid w:val="00855696"/>
    <w:rsid w:val="008557F7"/>
    <w:rsid w:val="008558C7"/>
    <w:rsid w:val="00855EDD"/>
    <w:rsid w:val="00856350"/>
    <w:rsid w:val="00857503"/>
    <w:rsid w:val="00861504"/>
    <w:rsid w:val="00861CCE"/>
    <w:rsid w:val="00863845"/>
    <w:rsid w:val="008648B9"/>
    <w:rsid w:val="00866FD8"/>
    <w:rsid w:val="008676AA"/>
    <w:rsid w:val="00867BCF"/>
    <w:rsid w:val="00870130"/>
    <w:rsid w:val="0087075C"/>
    <w:rsid w:val="008707E1"/>
    <w:rsid w:val="00870A92"/>
    <w:rsid w:val="00871455"/>
    <w:rsid w:val="00871BCD"/>
    <w:rsid w:val="00871EF9"/>
    <w:rsid w:val="00871F06"/>
    <w:rsid w:val="00871F8F"/>
    <w:rsid w:val="0087221B"/>
    <w:rsid w:val="00873E7E"/>
    <w:rsid w:val="008773FD"/>
    <w:rsid w:val="008774D0"/>
    <w:rsid w:val="00880205"/>
    <w:rsid w:val="00880237"/>
    <w:rsid w:val="008825B1"/>
    <w:rsid w:val="00882BFD"/>
    <w:rsid w:val="008834B2"/>
    <w:rsid w:val="00883912"/>
    <w:rsid w:val="00883BCF"/>
    <w:rsid w:val="00883C1E"/>
    <w:rsid w:val="008840AB"/>
    <w:rsid w:val="0088418B"/>
    <w:rsid w:val="00884A70"/>
    <w:rsid w:val="008860AA"/>
    <w:rsid w:val="00886259"/>
    <w:rsid w:val="0088649D"/>
    <w:rsid w:val="00886929"/>
    <w:rsid w:val="008874BB"/>
    <w:rsid w:val="00887BFF"/>
    <w:rsid w:val="00887EC0"/>
    <w:rsid w:val="0089120C"/>
    <w:rsid w:val="008915E6"/>
    <w:rsid w:val="00891712"/>
    <w:rsid w:val="008921D4"/>
    <w:rsid w:val="00892A6E"/>
    <w:rsid w:val="00892B64"/>
    <w:rsid w:val="00892B76"/>
    <w:rsid w:val="00893E99"/>
    <w:rsid w:val="00894067"/>
    <w:rsid w:val="00894C9E"/>
    <w:rsid w:val="00894EBC"/>
    <w:rsid w:val="008958EB"/>
    <w:rsid w:val="00895F82"/>
    <w:rsid w:val="008971A2"/>
    <w:rsid w:val="008975B0"/>
    <w:rsid w:val="008A07F5"/>
    <w:rsid w:val="008A207F"/>
    <w:rsid w:val="008A23BD"/>
    <w:rsid w:val="008A25FF"/>
    <w:rsid w:val="008A2E60"/>
    <w:rsid w:val="008A3331"/>
    <w:rsid w:val="008A37C5"/>
    <w:rsid w:val="008A3B4A"/>
    <w:rsid w:val="008A402D"/>
    <w:rsid w:val="008A43C5"/>
    <w:rsid w:val="008A5540"/>
    <w:rsid w:val="008A5812"/>
    <w:rsid w:val="008A6F6D"/>
    <w:rsid w:val="008A753E"/>
    <w:rsid w:val="008A7A85"/>
    <w:rsid w:val="008A7FC9"/>
    <w:rsid w:val="008B0623"/>
    <w:rsid w:val="008B08AB"/>
    <w:rsid w:val="008B1276"/>
    <w:rsid w:val="008B2986"/>
    <w:rsid w:val="008B29BF"/>
    <w:rsid w:val="008B3860"/>
    <w:rsid w:val="008B414F"/>
    <w:rsid w:val="008B4C59"/>
    <w:rsid w:val="008B50F3"/>
    <w:rsid w:val="008B53F7"/>
    <w:rsid w:val="008B685B"/>
    <w:rsid w:val="008B6D32"/>
    <w:rsid w:val="008B6D33"/>
    <w:rsid w:val="008B7F82"/>
    <w:rsid w:val="008C04CA"/>
    <w:rsid w:val="008C0E8D"/>
    <w:rsid w:val="008C1120"/>
    <w:rsid w:val="008C176F"/>
    <w:rsid w:val="008C21DC"/>
    <w:rsid w:val="008C2BDF"/>
    <w:rsid w:val="008C4584"/>
    <w:rsid w:val="008C4A14"/>
    <w:rsid w:val="008C4F23"/>
    <w:rsid w:val="008C54CF"/>
    <w:rsid w:val="008C56AD"/>
    <w:rsid w:val="008C5892"/>
    <w:rsid w:val="008C5CC9"/>
    <w:rsid w:val="008C6BE3"/>
    <w:rsid w:val="008C73CA"/>
    <w:rsid w:val="008D04E0"/>
    <w:rsid w:val="008D0ED9"/>
    <w:rsid w:val="008D1269"/>
    <w:rsid w:val="008D1560"/>
    <w:rsid w:val="008D2E01"/>
    <w:rsid w:val="008D3072"/>
    <w:rsid w:val="008D33D5"/>
    <w:rsid w:val="008D3F00"/>
    <w:rsid w:val="008D525C"/>
    <w:rsid w:val="008D5339"/>
    <w:rsid w:val="008D53D2"/>
    <w:rsid w:val="008D685A"/>
    <w:rsid w:val="008E17FB"/>
    <w:rsid w:val="008E1EF4"/>
    <w:rsid w:val="008E20EB"/>
    <w:rsid w:val="008E33FA"/>
    <w:rsid w:val="008E3473"/>
    <w:rsid w:val="008E37A4"/>
    <w:rsid w:val="008E3C6D"/>
    <w:rsid w:val="008E467C"/>
    <w:rsid w:val="008E4762"/>
    <w:rsid w:val="008E498C"/>
    <w:rsid w:val="008E5333"/>
    <w:rsid w:val="008F02F6"/>
    <w:rsid w:val="008F1161"/>
    <w:rsid w:val="008F19A3"/>
    <w:rsid w:val="008F1AA0"/>
    <w:rsid w:val="008F29C6"/>
    <w:rsid w:val="008F2A39"/>
    <w:rsid w:val="008F3C76"/>
    <w:rsid w:val="008F559C"/>
    <w:rsid w:val="008F645B"/>
    <w:rsid w:val="008F6A14"/>
    <w:rsid w:val="008F75C5"/>
    <w:rsid w:val="00900AB2"/>
    <w:rsid w:val="00900E44"/>
    <w:rsid w:val="009011F0"/>
    <w:rsid w:val="00901C48"/>
    <w:rsid w:val="00902CD6"/>
    <w:rsid w:val="00902D34"/>
    <w:rsid w:val="00902FC5"/>
    <w:rsid w:val="00903838"/>
    <w:rsid w:val="0090384B"/>
    <w:rsid w:val="009049F0"/>
    <w:rsid w:val="00904D03"/>
    <w:rsid w:val="009056DC"/>
    <w:rsid w:val="00905ABB"/>
    <w:rsid w:val="00905DF9"/>
    <w:rsid w:val="0091207F"/>
    <w:rsid w:val="0091217E"/>
    <w:rsid w:val="009121C6"/>
    <w:rsid w:val="00912409"/>
    <w:rsid w:val="0091258A"/>
    <w:rsid w:val="00913113"/>
    <w:rsid w:val="009137B6"/>
    <w:rsid w:val="00914FBA"/>
    <w:rsid w:val="00915150"/>
    <w:rsid w:val="00916A70"/>
    <w:rsid w:val="00916C4D"/>
    <w:rsid w:val="0091739C"/>
    <w:rsid w:val="00921650"/>
    <w:rsid w:val="009220D2"/>
    <w:rsid w:val="009223FA"/>
    <w:rsid w:val="0092386E"/>
    <w:rsid w:val="0092683C"/>
    <w:rsid w:val="00927EC7"/>
    <w:rsid w:val="009300EC"/>
    <w:rsid w:val="00930969"/>
    <w:rsid w:val="0093223D"/>
    <w:rsid w:val="00932603"/>
    <w:rsid w:val="00933F3F"/>
    <w:rsid w:val="0093493A"/>
    <w:rsid w:val="00934F2C"/>
    <w:rsid w:val="00935178"/>
    <w:rsid w:val="009356B7"/>
    <w:rsid w:val="00935812"/>
    <w:rsid w:val="00936623"/>
    <w:rsid w:val="009376FA"/>
    <w:rsid w:val="00940A24"/>
    <w:rsid w:val="009414AB"/>
    <w:rsid w:val="00941B4C"/>
    <w:rsid w:val="00942735"/>
    <w:rsid w:val="00942D63"/>
    <w:rsid w:val="0094353D"/>
    <w:rsid w:val="00945A73"/>
    <w:rsid w:val="00947C53"/>
    <w:rsid w:val="00950741"/>
    <w:rsid w:val="00952340"/>
    <w:rsid w:val="00952B54"/>
    <w:rsid w:val="0095328B"/>
    <w:rsid w:val="00953670"/>
    <w:rsid w:val="00953E07"/>
    <w:rsid w:val="00954182"/>
    <w:rsid w:val="00954CE5"/>
    <w:rsid w:val="00955E11"/>
    <w:rsid w:val="00955E9B"/>
    <w:rsid w:val="00956C04"/>
    <w:rsid w:val="009571FF"/>
    <w:rsid w:val="0096031C"/>
    <w:rsid w:val="00960344"/>
    <w:rsid w:val="009606F5"/>
    <w:rsid w:val="00960B55"/>
    <w:rsid w:val="00960D49"/>
    <w:rsid w:val="00961348"/>
    <w:rsid w:val="009618B6"/>
    <w:rsid w:val="00962A2D"/>
    <w:rsid w:val="00962B50"/>
    <w:rsid w:val="00962ED4"/>
    <w:rsid w:val="009641D3"/>
    <w:rsid w:val="00964F27"/>
    <w:rsid w:val="00966A40"/>
    <w:rsid w:val="00967160"/>
    <w:rsid w:val="009676B3"/>
    <w:rsid w:val="00970936"/>
    <w:rsid w:val="00970A75"/>
    <w:rsid w:val="0097108D"/>
    <w:rsid w:val="00972E8B"/>
    <w:rsid w:val="009737F3"/>
    <w:rsid w:val="00973813"/>
    <w:rsid w:val="009739F5"/>
    <w:rsid w:val="00973D5B"/>
    <w:rsid w:val="00973E5C"/>
    <w:rsid w:val="00974151"/>
    <w:rsid w:val="0097431F"/>
    <w:rsid w:val="0097465B"/>
    <w:rsid w:val="009752D4"/>
    <w:rsid w:val="0097615D"/>
    <w:rsid w:val="00977B8A"/>
    <w:rsid w:val="00980C78"/>
    <w:rsid w:val="00980D60"/>
    <w:rsid w:val="00981E61"/>
    <w:rsid w:val="009820CC"/>
    <w:rsid w:val="00982A8D"/>
    <w:rsid w:val="00983297"/>
    <w:rsid w:val="009835F5"/>
    <w:rsid w:val="00984720"/>
    <w:rsid w:val="00985D2F"/>
    <w:rsid w:val="009864D2"/>
    <w:rsid w:val="00986A58"/>
    <w:rsid w:val="00986BE4"/>
    <w:rsid w:val="00987105"/>
    <w:rsid w:val="009917A9"/>
    <w:rsid w:val="009930E9"/>
    <w:rsid w:val="00993B8A"/>
    <w:rsid w:val="00995056"/>
    <w:rsid w:val="00995158"/>
    <w:rsid w:val="00996043"/>
    <w:rsid w:val="009960D9"/>
    <w:rsid w:val="00997A96"/>
    <w:rsid w:val="00997D3F"/>
    <w:rsid w:val="009A0340"/>
    <w:rsid w:val="009A054B"/>
    <w:rsid w:val="009A06D0"/>
    <w:rsid w:val="009A075E"/>
    <w:rsid w:val="009A0AA1"/>
    <w:rsid w:val="009A0CFA"/>
    <w:rsid w:val="009A1371"/>
    <w:rsid w:val="009A1B8C"/>
    <w:rsid w:val="009A3159"/>
    <w:rsid w:val="009A3AD3"/>
    <w:rsid w:val="009A4010"/>
    <w:rsid w:val="009A4381"/>
    <w:rsid w:val="009A4701"/>
    <w:rsid w:val="009A4BD4"/>
    <w:rsid w:val="009A4F96"/>
    <w:rsid w:val="009A527F"/>
    <w:rsid w:val="009A532C"/>
    <w:rsid w:val="009A57C9"/>
    <w:rsid w:val="009A711C"/>
    <w:rsid w:val="009A7400"/>
    <w:rsid w:val="009A7CD6"/>
    <w:rsid w:val="009A7FE5"/>
    <w:rsid w:val="009B1CE9"/>
    <w:rsid w:val="009B24C9"/>
    <w:rsid w:val="009B27B7"/>
    <w:rsid w:val="009B2DD3"/>
    <w:rsid w:val="009B3AE6"/>
    <w:rsid w:val="009B4946"/>
    <w:rsid w:val="009B5E59"/>
    <w:rsid w:val="009B6210"/>
    <w:rsid w:val="009B62A0"/>
    <w:rsid w:val="009C003C"/>
    <w:rsid w:val="009C0353"/>
    <w:rsid w:val="009C0A45"/>
    <w:rsid w:val="009C154F"/>
    <w:rsid w:val="009C1A09"/>
    <w:rsid w:val="009C2416"/>
    <w:rsid w:val="009C3A26"/>
    <w:rsid w:val="009C4B4A"/>
    <w:rsid w:val="009C4FB9"/>
    <w:rsid w:val="009C5E33"/>
    <w:rsid w:val="009C5EDF"/>
    <w:rsid w:val="009C5FB9"/>
    <w:rsid w:val="009C7B3B"/>
    <w:rsid w:val="009D09EF"/>
    <w:rsid w:val="009D0E7B"/>
    <w:rsid w:val="009D1465"/>
    <w:rsid w:val="009D16C9"/>
    <w:rsid w:val="009D1F60"/>
    <w:rsid w:val="009D4010"/>
    <w:rsid w:val="009D44AC"/>
    <w:rsid w:val="009D4566"/>
    <w:rsid w:val="009D4DCF"/>
    <w:rsid w:val="009D670E"/>
    <w:rsid w:val="009D68AF"/>
    <w:rsid w:val="009D7124"/>
    <w:rsid w:val="009D750F"/>
    <w:rsid w:val="009D784F"/>
    <w:rsid w:val="009E0C8A"/>
    <w:rsid w:val="009E0DC1"/>
    <w:rsid w:val="009E1139"/>
    <w:rsid w:val="009E1355"/>
    <w:rsid w:val="009E1398"/>
    <w:rsid w:val="009E1B86"/>
    <w:rsid w:val="009E2DEA"/>
    <w:rsid w:val="009E2FBD"/>
    <w:rsid w:val="009E3A03"/>
    <w:rsid w:val="009E49B3"/>
    <w:rsid w:val="009E4A88"/>
    <w:rsid w:val="009E4BF1"/>
    <w:rsid w:val="009E4D65"/>
    <w:rsid w:val="009E508C"/>
    <w:rsid w:val="009E6A47"/>
    <w:rsid w:val="009E6C71"/>
    <w:rsid w:val="009E735F"/>
    <w:rsid w:val="009E7B94"/>
    <w:rsid w:val="009F04CF"/>
    <w:rsid w:val="009F2A7B"/>
    <w:rsid w:val="009F3010"/>
    <w:rsid w:val="009F44E0"/>
    <w:rsid w:val="009F6553"/>
    <w:rsid w:val="009F66E3"/>
    <w:rsid w:val="009F713D"/>
    <w:rsid w:val="009F7528"/>
    <w:rsid w:val="009F774E"/>
    <w:rsid w:val="009F7A0A"/>
    <w:rsid w:val="009F7E2E"/>
    <w:rsid w:val="00A00736"/>
    <w:rsid w:val="00A015AE"/>
    <w:rsid w:val="00A01BD7"/>
    <w:rsid w:val="00A01CA8"/>
    <w:rsid w:val="00A01D45"/>
    <w:rsid w:val="00A0204D"/>
    <w:rsid w:val="00A02183"/>
    <w:rsid w:val="00A03E80"/>
    <w:rsid w:val="00A04094"/>
    <w:rsid w:val="00A0476B"/>
    <w:rsid w:val="00A04B76"/>
    <w:rsid w:val="00A07155"/>
    <w:rsid w:val="00A0760C"/>
    <w:rsid w:val="00A077C3"/>
    <w:rsid w:val="00A10442"/>
    <w:rsid w:val="00A10A46"/>
    <w:rsid w:val="00A1105B"/>
    <w:rsid w:val="00A11303"/>
    <w:rsid w:val="00A125B7"/>
    <w:rsid w:val="00A126D0"/>
    <w:rsid w:val="00A12F14"/>
    <w:rsid w:val="00A13BEA"/>
    <w:rsid w:val="00A13CBC"/>
    <w:rsid w:val="00A14270"/>
    <w:rsid w:val="00A14BD5"/>
    <w:rsid w:val="00A15CFC"/>
    <w:rsid w:val="00A16239"/>
    <w:rsid w:val="00A16A2A"/>
    <w:rsid w:val="00A16EA4"/>
    <w:rsid w:val="00A16FE9"/>
    <w:rsid w:val="00A201AE"/>
    <w:rsid w:val="00A20237"/>
    <w:rsid w:val="00A20783"/>
    <w:rsid w:val="00A20DD4"/>
    <w:rsid w:val="00A22C9C"/>
    <w:rsid w:val="00A22FA0"/>
    <w:rsid w:val="00A2382E"/>
    <w:rsid w:val="00A238AC"/>
    <w:rsid w:val="00A23FF9"/>
    <w:rsid w:val="00A254BB"/>
    <w:rsid w:val="00A25E14"/>
    <w:rsid w:val="00A26DFB"/>
    <w:rsid w:val="00A3098D"/>
    <w:rsid w:val="00A31274"/>
    <w:rsid w:val="00A313F9"/>
    <w:rsid w:val="00A32509"/>
    <w:rsid w:val="00A327D9"/>
    <w:rsid w:val="00A33E34"/>
    <w:rsid w:val="00A3494B"/>
    <w:rsid w:val="00A34FF0"/>
    <w:rsid w:val="00A351D2"/>
    <w:rsid w:val="00A353CF"/>
    <w:rsid w:val="00A358C5"/>
    <w:rsid w:val="00A35DCA"/>
    <w:rsid w:val="00A35EC0"/>
    <w:rsid w:val="00A3649C"/>
    <w:rsid w:val="00A3684E"/>
    <w:rsid w:val="00A36EB3"/>
    <w:rsid w:val="00A378DE"/>
    <w:rsid w:val="00A40561"/>
    <w:rsid w:val="00A40873"/>
    <w:rsid w:val="00A41023"/>
    <w:rsid w:val="00A42331"/>
    <w:rsid w:val="00A42671"/>
    <w:rsid w:val="00A427F7"/>
    <w:rsid w:val="00A42CBA"/>
    <w:rsid w:val="00A44936"/>
    <w:rsid w:val="00A45E51"/>
    <w:rsid w:val="00A4688F"/>
    <w:rsid w:val="00A46B31"/>
    <w:rsid w:val="00A470DE"/>
    <w:rsid w:val="00A4725E"/>
    <w:rsid w:val="00A47640"/>
    <w:rsid w:val="00A5010B"/>
    <w:rsid w:val="00A50AC0"/>
    <w:rsid w:val="00A50C5C"/>
    <w:rsid w:val="00A517EA"/>
    <w:rsid w:val="00A5181C"/>
    <w:rsid w:val="00A519E1"/>
    <w:rsid w:val="00A52216"/>
    <w:rsid w:val="00A526A2"/>
    <w:rsid w:val="00A52D43"/>
    <w:rsid w:val="00A53FD7"/>
    <w:rsid w:val="00A54DC3"/>
    <w:rsid w:val="00A55E28"/>
    <w:rsid w:val="00A560F5"/>
    <w:rsid w:val="00A56541"/>
    <w:rsid w:val="00A56D57"/>
    <w:rsid w:val="00A56E60"/>
    <w:rsid w:val="00A56F50"/>
    <w:rsid w:val="00A6013F"/>
    <w:rsid w:val="00A61248"/>
    <w:rsid w:val="00A61F3D"/>
    <w:rsid w:val="00A6208F"/>
    <w:rsid w:val="00A62D0B"/>
    <w:rsid w:val="00A63067"/>
    <w:rsid w:val="00A63201"/>
    <w:rsid w:val="00A63889"/>
    <w:rsid w:val="00A646D2"/>
    <w:rsid w:val="00A6534E"/>
    <w:rsid w:val="00A6590F"/>
    <w:rsid w:val="00A6652A"/>
    <w:rsid w:val="00A67FC3"/>
    <w:rsid w:val="00A7025B"/>
    <w:rsid w:val="00A71474"/>
    <w:rsid w:val="00A715FC"/>
    <w:rsid w:val="00A72254"/>
    <w:rsid w:val="00A723DF"/>
    <w:rsid w:val="00A75499"/>
    <w:rsid w:val="00A762C1"/>
    <w:rsid w:val="00A77776"/>
    <w:rsid w:val="00A7782E"/>
    <w:rsid w:val="00A77EE0"/>
    <w:rsid w:val="00A8133D"/>
    <w:rsid w:val="00A81DE7"/>
    <w:rsid w:val="00A82956"/>
    <w:rsid w:val="00A82965"/>
    <w:rsid w:val="00A84AF2"/>
    <w:rsid w:val="00A84F4F"/>
    <w:rsid w:val="00A856C9"/>
    <w:rsid w:val="00A85C01"/>
    <w:rsid w:val="00A85CA7"/>
    <w:rsid w:val="00A904A0"/>
    <w:rsid w:val="00A929A3"/>
    <w:rsid w:val="00A92DCE"/>
    <w:rsid w:val="00A95D00"/>
    <w:rsid w:val="00A96091"/>
    <w:rsid w:val="00A9636B"/>
    <w:rsid w:val="00A965CD"/>
    <w:rsid w:val="00A96CBA"/>
    <w:rsid w:val="00AA0A35"/>
    <w:rsid w:val="00AA0B2C"/>
    <w:rsid w:val="00AA1945"/>
    <w:rsid w:val="00AA24E6"/>
    <w:rsid w:val="00AA2642"/>
    <w:rsid w:val="00AA3BC9"/>
    <w:rsid w:val="00AA3BD2"/>
    <w:rsid w:val="00AA459F"/>
    <w:rsid w:val="00AA4721"/>
    <w:rsid w:val="00AA58C7"/>
    <w:rsid w:val="00AA5EB0"/>
    <w:rsid w:val="00AA773E"/>
    <w:rsid w:val="00AA77A4"/>
    <w:rsid w:val="00AA7EA8"/>
    <w:rsid w:val="00AB04C0"/>
    <w:rsid w:val="00AB059A"/>
    <w:rsid w:val="00AB0A85"/>
    <w:rsid w:val="00AB107C"/>
    <w:rsid w:val="00AB1283"/>
    <w:rsid w:val="00AB20D8"/>
    <w:rsid w:val="00AB2699"/>
    <w:rsid w:val="00AB29B4"/>
    <w:rsid w:val="00AB2DA0"/>
    <w:rsid w:val="00AB3424"/>
    <w:rsid w:val="00AB35DE"/>
    <w:rsid w:val="00AB6691"/>
    <w:rsid w:val="00AB6A37"/>
    <w:rsid w:val="00AB7514"/>
    <w:rsid w:val="00AB7C8A"/>
    <w:rsid w:val="00AC0013"/>
    <w:rsid w:val="00AC0A63"/>
    <w:rsid w:val="00AC0C59"/>
    <w:rsid w:val="00AC20A6"/>
    <w:rsid w:val="00AC2C70"/>
    <w:rsid w:val="00AC2FB3"/>
    <w:rsid w:val="00AC3888"/>
    <w:rsid w:val="00AC45B9"/>
    <w:rsid w:val="00AC493C"/>
    <w:rsid w:val="00AC4B29"/>
    <w:rsid w:val="00AC4C07"/>
    <w:rsid w:val="00AC4FD9"/>
    <w:rsid w:val="00AC5252"/>
    <w:rsid w:val="00AC5CEB"/>
    <w:rsid w:val="00AC66E0"/>
    <w:rsid w:val="00AC7618"/>
    <w:rsid w:val="00AD00E0"/>
    <w:rsid w:val="00AD20FE"/>
    <w:rsid w:val="00AD2313"/>
    <w:rsid w:val="00AD2EE9"/>
    <w:rsid w:val="00AD3BC0"/>
    <w:rsid w:val="00AD5857"/>
    <w:rsid w:val="00AD58DD"/>
    <w:rsid w:val="00AD5EC9"/>
    <w:rsid w:val="00AD74B2"/>
    <w:rsid w:val="00AD79D0"/>
    <w:rsid w:val="00AD7ACF"/>
    <w:rsid w:val="00AD7C8E"/>
    <w:rsid w:val="00AD7DAF"/>
    <w:rsid w:val="00AE0026"/>
    <w:rsid w:val="00AE0141"/>
    <w:rsid w:val="00AE1CC6"/>
    <w:rsid w:val="00AE22D3"/>
    <w:rsid w:val="00AE3450"/>
    <w:rsid w:val="00AE3566"/>
    <w:rsid w:val="00AE4746"/>
    <w:rsid w:val="00AE48D2"/>
    <w:rsid w:val="00AE4996"/>
    <w:rsid w:val="00AE5234"/>
    <w:rsid w:val="00AE52DD"/>
    <w:rsid w:val="00AE6782"/>
    <w:rsid w:val="00AE70FF"/>
    <w:rsid w:val="00AE737D"/>
    <w:rsid w:val="00AE74D4"/>
    <w:rsid w:val="00AE7B3E"/>
    <w:rsid w:val="00AF08B4"/>
    <w:rsid w:val="00AF20A8"/>
    <w:rsid w:val="00AF2482"/>
    <w:rsid w:val="00AF2C55"/>
    <w:rsid w:val="00AF3601"/>
    <w:rsid w:val="00AF4D49"/>
    <w:rsid w:val="00AF512D"/>
    <w:rsid w:val="00AF5790"/>
    <w:rsid w:val="00AF65F6"/>
    <w:rsid w:val="00AF67A7"/>
    <w:rsid w:val="00AF6B1D"/>
    <w:rsid w:val="00AF6E4F"/>
    <w:rsid w:val="00AF7C4F"/>
    <w:rsid w:val="00B01980"/>
    <w:rsid w:val="00B01EF5"/>
    <w:rsid w:val="00B02F2F"/>
    <w:rsid w:val="00B0391C"/>
    <w:rsid w:val="00B04FC2"/>
    <w:rsid w:val="00B06120"/>
    <w:rsid w:val="00B06257"/>
    <w:rsid w:val="00B0696D"/>
    <w:rsid w:val="00B101EB"/>
    <w:rsid w:val="00B1058B"/>
    <w:rsid w:val="00B13A51"/>
    <w:rsid w:val="00B13CD8"/>
    <w:rsid w:val="00B15AD3"/>
    <w:rsid w:val="00B16260"/>
    <w:rsid w:val="00B162B2"/>
    <w:rsid w:val="00B200BD"/>
    <w:rsid w:val="00B2037C"/>
    <w:rsid w:val="00B20EEF"/>
    <w:rsid w:val="00B220A3"/>
    <w:rsid w:val="00B23818"/>
    <w:rsid w:val="00B245E5"/>
    <w:rsid w:val="00B24CC4"/>
    <w:rsid w:val="00B255E4"/>
    <w:rsid w:val="00B25AF3"/>
    <w:rsid w:val="00B262B6"/>
    <w:rsid w:val="00B26825"/>
    <w:rsid w:val="00B308F3"/>
    <w:rsid w:val="00B30F36"/>
    <w:rsid w:val="00B310A9"/>
    <w:rsid w:val="00B3110A"/>
    <w:rsid w:val="00B31946"/>
    <w:rsid w:val="00B31A64"/>
    <w:rsid w:val="00B31B00"/>
    <w:rsid w:val="00B31D60"/>
    <w:rsid w:val="00B322A0"/>
    <w:rsid w:val="00B32D18"/>
    <w:rsid w:val="00B3351F"/>
    <w:rsid w:val="00B33E5A"/>
    <w:rsid w:val="00B341A8"/>
    <w:rsid w:val="00B34387"/>
    <w:rsid w:val="00B3486D"/>
    <w:rsid w:val="00B353CC"/>
    <w:rsid w:val="00B3706E"/>
    <w:rsid w:val="00B3751F"/>
    <w:rsid w:val="00B400C5"/>
    <w:rsid w:val="00B401C6"/>
    <w:rsid w:val="00B40D89"/>
    <w:rsid w:val="00B444A9"/>
    <w:rsid w:val="00B44CFF"/>
    <w:rsid w:val="00B457D2"/>
    <w:rsid w:val="00B45FBD"/>
    <w:rsid w:val="00B460E0"/>
    <w:rsid w:val="00B46812"/>
    <w:rsid w:val="00B46B5A"/>
    <w:rsid w:val="00B475D4"/>
    <w:rsid w:val="00B475F1"/>
    <w:rsid w:val="00B5008A"/>
    <w:rsid w:val="00B504C4"/>
    <w:rsid w:val="00B517C3"/>
    <w:rsid w:val="00B52EC3"/>
    <w:rsid w:val="00B53F33"/>
    <w:rsid w:val="00B54AF3"/>
    <w:rsid w:val="00B54B20"/>
    <w:rsid w:val="00B57B82"/>
    <w:rsid w:val="00B57F31"/>
    <w:rsid w:val="00B60971"/>
    <w:rsid w:val="00B629C0"/>
    <w:rsid w:val="00B654AE"/>
    <w:rsid w:val="00B65F59"/>
    <w:rsid w:val="00B6681E"/>
    <w:rsid w:val="00B6731B"/>
    <w:rsid w:val="00B67EFC"/>
    <w:rsid w:val="00B67FB3"/>
    <w:rsid w:val="00B7038A"/>
    <w:rsid w:val="00B70784"/>
    <w:rsid w:val="00B70FCB"/>
    <w:rsid w:val="00B7127F"/>
    <w:rsid w:val="00B7145A"/>
    <w:rsid w:val="00B72BB7"/>
    <w:rsid w:val="00B72DA2"/>
    <w:rsid w:val="00B731BA"/>
    <w:rsid w:val="00B73258"/>
    <w:rsid w:val="00B74476"/>
    <w:rsid w:val="00B74616"/>
    <w:rsid w:val="00B770E2"/>
    <w:rsid w:val="00B81192"/>
    <w:rsid w:val="00B815BE"/>
    <w:rsid w:val="00B81659"/>
    <w:rsid w:val="00B821C1"/>
    <w:rsid w:val="00B8281C"/>
    <w:rsid w:val="00B82CCF"/>
    <w:rsid w:val="00B831A3"/>
    <w:rsid w:val="00B8361E"/>
    <w:rsid w:val="00B83E9E"/>
    <w:rsid w:val="00B83EB5"/>
    <w:rsid w:val="00B84DA4"/>
    <w:rsid w:val="00B84DF0"/>
    <w:rsid w:val="00B853C0"/>
    <w:rsid w:val="00B86C9F"/>
    <w:rsid w:val="00B90A3C"/>
    <w:rsid w:val="00B90E4A"/>
    <w:rsid w:val="00B911C2"/>
    <w:rsid w:val="00B91C75"/>
    <w:rsid w:val="00B9255C"/>
    <w:rsid w:val="00B92DD9"/>
    <w:rsid w:val="00B939BC"/>
    <w:rsid w:val="00B9461E"/>
    <w:rsid w:val="00B94D09"/>
    <w:rsid w:val="00B956DF"/>
    <w:rsid w:val="00B9642B"/>
    <w:rsid w:val="00B964F4"/>
    <w:rsid w:val="00B96F29"/>
    <w:rsid w:val="00B97394"/>
    <w:rsid w:val="00BA0198"/>
    <w:rsid w:val="00BA2DAB"/>
    <w:rsid w:val="00BA3257"/>
    <w:rsid w:val="00BA34ED"/>
    <w:rsid w:val="00BA3945"/>
    <w:rsid w:val="00BA3D81"/>
    <w:rsid w:val="00BA4455"/>
    <w:rsid w:val="00BA533E"/>
    <w:rsid w:val="00BA57DE"/>
    <w:rsid w:val="00BA6AE7"/>
    <w:rsid w:val="00BB04A5"/>
    <w:rsid w:val="00BB055B"/>
    <w:rsid w:val="00BB0E67"/>
    <w:rsid w:val="00BB1072"/>
    <w:rsid w:val="00BB1D6C"/>
    <w:rsid w:val="00BB2ECB"/>
    <w:rsid w:val="00BB3276"/>
    <w:rsid w:val="00BB3BDA"/>
    <w:rsid w:val="00BB42A7"/>
    <w:rsid w:val="00BB4954"/>
    <w:rsid w:val="00BB515C"/>
    <w:rsid w:val="00BC0F94"/>
    <w:rsid w:val="00BC1303"/>
    <w:rsid w:val="00BC145B"/>
    <w:rsid w:val="00BC17F9"/>
    <w:rsid w:val="00BC1807"/>
    <w:rsid w:val="00BC239D"/>
    <w:rsid w:val="00BC3363"/>
    <w:rsid w:val="00BC4017"/>
    <w:rsid w:val="00BC433B"/>
    <w:rsid w:val="00BC5F5F"/>
    <w:rsid w:val="00BC7336"/>
    <w:rsid w:val="00BD0031"/>
    <w:rsid w:val="00BD07EE"/>
    <w:rsid w:val="00BD113B"/>
    <w:rsid w:val="00BD1325"/>
    <w:rsid w:val="00BD17DC"/>
    <w:rsid w:val="00BD1933"/>
    <w:rsid w:val="00BD2168"/>
    <w:rsid w:val="00BD25E3"/>
    <w:rsid w:val="00BD30C9"/>
    <w:rsid w:val="00BD3682"/>
    <w:rsid w:val="00BD4763"/>
    <w:rsid w:val="00BD77E6"/>
    <w:rsid w:val="00BD7928"/>
    <w:rsid w:val="00BE28B3"/>
    <w:rsid w:val="00BE3569"/>
    <w:rsid w:val="00BE35D6"/>
    <w:rsid w:val="00BE372D"/>
    <w:rsid w:val="00BE3CC3"/>
    <w:rsid w:val="00BE4394"/>
    <w:rsid w:val="00BE51AA"/>
    <w:rsid w:val="00BE6182"/>
    <w:rsid w:val="00BF02F2"/>
    <w:rsid w:val="00BF2440"/>
    <w:rsid w:val="00BF2DC2"/>
    <w:rsid w:val="00BF2F7B"/>
    <w:rsid w:val="00BF35DA"/>
    <w:rsid w:val="00BF5438"/>
    <w:rsid w:val="00BF5B0B"/>
    <w:rsid w:val="00BF5E85"/>
    <w:rsid w:val="00BF68F5"/>
    <w:rsid w:val="00BF6CD4"/>
    <w:rsid w:val="00BF7959"/>
    <w:rsid w:val="00C00F04"/>
    <w:rsid w:val="00C021CF"/>
    <w:rsid w:val="00C02E33"/>
    <w:rsid w:val="00C037EE"/>
    <w:rsid w:val="00C03832"/>
    <w:rsid w:val="00C04E81"/>
    <w:rsid w:val="00C04F7F"/>
    <w:rsid w:val="00C0572A"/>
    <w:rsid w:val="00C06499"/>
    <w:rsid w:val="00C0696C"/>
    <w:rsid w:val="00C07526"/>
    <w:rsid w:val="00C07B97"/>
    <w:rsid w:val="00C07C6C"/>
    <w:rsid w:val="00C07C75"/>
    <w:rsid w:val="00C1008E"/>
    <w:rsid w:val="00C116C2"/>
    <w:rsid w:val="00C125D4"/>
    <w:rsid w:val="00C13345"/>
    <w:rsid w:val="00C13A41"/>
    <w:rsid w:val="00C13F16"/>
    <w:rsid w:val="00C147A5"/>
    <w:rsid w:val="00C14DA7"/>
    <w:rsid w:val="00C14EAB"/>
    <w:rsid w:val="00C15449"/>
    <w:rsid w:val="00C15664"/>
    <w:rsid w:val="00C16051"/>
    <w:rsid w:val="00C170F2"/>
    <w:rsid w:val="00C17C3B"/>
    <w:rsid w:val="00C2091F"/>
    <w:rsid w:val="00C20C8B"/>
    <w:rsid w:val="00C2153C"/>
    <w:rsid w:val="00C243CD"/>
    <w:rsid w:val="00C24AB5"/>
    <w:rsid w:val="00C24BC0"/>
    <w:rsid w:val="00C24E8F"/>
    <w:rsid w:val="00C25921"/>
    <w:rsid w:val="00C26AE3"/>
    <w:rsid w:val="00C27544"/>
    <w:rsid w:val="00C30D82"/>
    <w:rsid w:val="00C3106D"/>
    <w:rsid w:val="00C317D6"/>
    <w:rsid w:val="00C31994"/>
    <w:rsid w:val="00C32104"/>
    <w:rsid w:val="00C33640"/>
    <w:rsid w:val="00C34B07"/>
    <w:rsid w:val="00C358EC"/>
    <w:rsid w:val="00C35E61"/>
    <w:rsid w:val="00C36207"/>
    <w:rsid w:val="00C3668B"/>
    <w:rsid w:val="00C37D47"/>
    <w:rsid w:val="00C405CF"/>
    <w:rsid w:val="00C410F9"/>
    <w:rsid w:val="00C424E3"/>
    <w:rsid w:val="00C4298D"/>
    <w:rsid w:val="00C4395F"/>
    <w:rsid w:val="00C440BE"/>
    <w:rsid w:val="00C4420E"/>
    <w:rsid w:val="00C4570B"/>
    <w:rsid w:val="00C4632C"/>
    <w:rsid w:val="00C46490"/>
    <w:rsid w:val="00C46E9E"/>
    <w:rsid w:val="00C4704B"/>
    <w:rsid w:val="00C470DC"/>
    <w:rsid w:val="00C4743F"/>
    <w:rsid w:val="00C47AFB"/>
    <w:rsid w:val="00C47BB6"/>
    <w:rsid w:val="00C51502"/>
    <w:rsid w:val="00C515C5"/>
    <w:rsid w:val="00C5170E"/>
    <w:rsid w:val="00C51D78"/>
    <w:rsid w:val="00C52E59"/>
    <w:rsid w:val="00C533CA"/>
    <w:rsid w:val="00C537A8"/>
    <w:rsid w:val="00C5581F"/>
    <w:rsid w:val="00C55D74"/>
    <w:rsid w:val="00C56618"/>
    <w:rsid w:val="00C56689"/>
    <w:rsid w:val="00C5750D"/>
    <w:rsid w:val="00C6173A"/>
    <w:rsid w:val="00C62983"/>
    <w:rsid w:val="00C62DE2"/>
    <w:rsid w:val="00C63DC4"/>
    <w:rsid w:val="00C644C6"/>
    <w:rsid w:val="00C649F4"/>
    <w:rsid w:val="00C64D9A"/>
    <w:rsid w:val="00C64F47"/>
    <w:rsid w:val="00C652C3"/>
    <w:rsid w:val="00C656F6"/>
    <w:rsid w:val="00C65B55"/>
    <w:rsid w:val="00C66BC8"/>
    <w:rsid w:val="00C67138"/>
    <w:rsid w:val="00C67324"/>
    <w:rsid w:val="00C67484"/>
    <w:rsid w:val="00C6761E"/>
    <w:rsid w:val="00C67DD0"/>
    <w:rsid w:val="00C71B56"/>
    <w:rsid w:val="00C71B70"/>
    <w:rsid w:val="00C71F4C"/>
    <w:rsid w:val="00C73930"/>
    <w:rsid w:val="00C7501A"/>
    <w:rsid w:val="00C7553A"/>
    <w:rsid w:val="00C76378"/>
    <w:rsid w:val="00C76401"/>
    <w:rsid w:val="00C77F85"/>
    <w:rsid w:val="00C80392"/>
    <w:rsid w:val="00C80B5C"/>
    <w:rsid w:val="00C80F69"/>
    <w:rsid w:val="00C815BC"/>
    <w:rsid w:val="00C817B6"/>
    <w:rsid w:val="00C83C68"/>
    <w:rsid w:val="00C83EA8"/>
    <w:rsid w:val="00C843EE"/>
    <w:rsid w:val="00C85EA6"/>
    <w:rsid w:val="00C86C1B"/>
    <w:rsid w:val="00C86CE2"/>
    <w:rsid w:val="00C86DC3"/>
    <w:rsid w:val="00C86E2A"/>
    <w:rsid w:val="00C87B7C"/>
    <w:rsid w:val="00C87E90"/>
    <w:rsid w:val="00C90A56"/>
    <w:rsid w:val="00C91875"/>
    <w:rsid w:val="00C9212E"/>
    <w:rsid w:val="00C94260"/>
    <w:rsid w:val="00C951F0"/>
    <w:rsid w:val="00C97994"/>
    <w:rsid w:val="00C97AAC"/>
    <w:rsid w:val="00C97C02"/>
    <w:rsid w:val="00CA04F7"/>
    <w:rsid w:val="00CA1A87"/>
    <w:rsid w:val="00CA1F1E"/>
    <w:rsid w:val="00CA1FB2"/>
    <w:rsid w:val="00CA2436"/>
    <w:rsid w:val="00CA2876"/>
    <w:rsid w:val="00CA3424"/>
    <w:rsid w:val="00CA3685"/>
    <w:rsid w:val="00CA4667"/>
    <w:rsid w:val="00CA59E7"/>
    <w:rsid w:val="00CA5E0C"/>
    <w:rsid w:val="00CA6012"/>
    <w:rsid w:val="00CA62C4"/>
    <w:rsid w:val="00CA6DF3"/>
    <w:rsid w:val="00CA7049"/>
    <w:rsid w:val="00CA773F"/>
    <w:rsid w:val="00CB01FE"/>
    <w:rsid w:val="00CB0980"/>
    <w:rsid w:val="00CB0C27"/>
    <w:rsid w:val="00CB162A"/>
    <w:rsid w:val="00CB1C02"/>
    <w:rsid w:val="00CB2D19"/>
    <w:rsid w:val="00CB369D"/>
    <w:rsid w:val="00CB3F4C"/>
    <w:rsid w:val="00CB6F45"/>
    <w:rsid w:val="00CB7184"/>
    <w:rsid w:val="00CC0E23"/>
    <w:rsid w:val="00CC10A3"/>
    <w:rsid w:val="00CC141C"/>
    <w:rsid w:val="00CC37E7"/>
    <w:rsid w:val="00CC55F0"/>
    <w:rsid w:val="00CC58F0"/>
    <w:rsid w:val="00CC6570"/>
    <w:rsid w:val="00CC6A6C"/>
    <w:rsid w:val="00CC6D72"/>
    <w:rsid w:val="00CC72C8"/>
    <w:rsid w:val="00CD10AF"/>
    <w:rsid w:val="00CD2643"/>
    <w:rsid w:val="00CD38E4"/>
    <w:rsid w:val="00CD3B76"/>
    <w:rsid w:val="00CD3D1F"/>
    <w:rsid w:val="00CD4ED0"/>
    <w:rsid w:val="00CD561D"/>
    <w:rsid w:val="00CD576C"/>
    <w:rsid w:val="00CD6CE8"/>
    <w:rsid w:val="00CD6FD7"/>
    <w:rsid w:val="00CD7117"/>
    <w:rsid w:val="00CD7AB0"/>
    <w:rsid w:val="00CE0116"/>
    <w:rsid w:val="00CE1F60"/>
    <w:rsid w:val="00CE2955"/>
    <w:rsid w:val="00CE30F5"/>
    <w:rsid w:val="00CE3A60"/>
    <w:rsid w:val="00CE3E1E"/>
    <w:rsid w:val="00CE430D"/>
    <w:rsid w:val="00CE4543"/>
    <w:rsid w:val="00CE533A"/>
    <w:rsid w:val="00CE54B6"/>
    <w:rsid w:val="00CE57AB"/>
    <w:rsid w:val="00CE7A43"/>
    <w:rsid w:val="00CF097C"/>
    <w:rsid w:val="00CF0B46"/>
    <w:rsid w:val="00CF1698"/>
    <w:rsid w:val="00CF1E00"/>
    <w:rsid w:val="00CF314C"/>
    <w:rsid w:val="00CF32FC"/>
    <w:rsid w:val="00CF3479"/>
    <w:rsid w:val="00CF3F14"/>
    <w:rsid w:val="00CF5D08"/>
    <w:rsid w:val="00CF5FC7"/>
    <w:rsid w:val="00CF6313"/>
    <w:rsid w:val="00CF6719"/>
    <w:rsid w:val="00CF6E2A"/>
    <w:rsid w:val="00CF6EB0"/>
    <w:rsid w:val="00CF6FDB"/>
    <w:rsid w:val="00D006D4"/>
    <w:rsid w:val="00D00A01"/>
    <w:rsid w:val="00D00D1A"/>
    <w:rsid w:val="00D00D9A"/>
    <w:rsid w:val="00D00E0C"/>
    <w:rsid w:val="00D014D1"/>
    <w:rsid w:val="00D014F2"/>
    <w:rsid w:val="00D0210A"/>
    <w:rsid w:val="00D0255E"/>
    <w:rsid w:val="00D03085"/>
    <w:rsid w:val="00D05663"/>
    <w:rsid w:val="00D05905"/>
    <w:rsid w:val="00D059D1"/>
    <w:rsid w:val="00D06604"/>
    <w:rsid w:val="00D067A6"/>
    <w:rsid w:val="00D100AE"/>
    <w:rsid w:val="00D1178F"/>
    <w:rsid w:val="00D124B8"/>
    <w:rsid w:val="00D1298A"/>
    <w:rsid w:val="00D14DDA"/>
    <w:rsid w:val="00D1506C"/>
    <w:rsid w:val="00D161FE"/>
    <w:rsid w:val="00D16637"/>
    <w:rsid w:val="00D1699E"/>
    <w:rsid w:val="00D16B91"/>
    <w:rsid w:val="00D16F42"/>
    <w:rsid w:val="00D2218F"/>
    <w:rsid w:val="00D23692"/>
    <w:rsid w:val="00D238F8"/>
    <w:rsid w:val="00D249D3"/>
    <w:rsid w:val="00D24AFA"/>
    <w:rsid w:val="00D25AB7"/>
    <w:rsid w:val="00D25C11"/>
    <w:rsid w:val="00D25DAF"/>
    <w:rsid w:val="00D26704"/>
    <w:rsid w:val="00D26F70"/>
    <w:rsid w:val="00D3116F"/>
    <w:rsid w:val="00D316C0"/>
    <w:rsid w:val="00D318BE"/>
    <w:rsid w:val="00D32637"/>
    <w:rsid w:val="00D32817"/>
    <w:rsid w:val="00D3342C"/>
    <w:rsid w:val="00D36B25"/>
    <w:rsid w:val="00D37C82"/>
    <w:rsid w:val="00D40C1A"/>
    <w:rsid w:val="00D40F45"/>
    <w:rsid w:val="00D42C58"/>
    <w:rsid w:val="00D432E0"/>
    <w:rsid w:val="00D433B5"/>
    <w:rsid w:val="00D43483"/>
    <w:rsid w:val="00D43714"/>
    <w:rsid w:val="00D43A33"/>
    <w:rsid w:val="00D43A3E"/>
    <w:rsid w:val="00D44942"/>
    <w:rsid w:val="00D449D8"/>
    <w:rsid w:val="00D449DD"/>
    <w:rsid w:val="00D47933"/>
    <w:rsid w:val="00D50C25"/>
    <w:rsid w:val="00D53447"/>
    <w:rsid w:val="00D5487A"/>
    <w:rsid w:val="00D55346"/>
    <w:rsid w:val="00D55459"/>
    <w:rsid w:val="00D555EA"/>
    <w:rsid w:val="00D5641A"/>
    <w:rsid w:val="00D56DA8"/>
    <w:rsid w:val="00D57527"/>
    <w:rsid w:val="00D61062"/>
    <w:rsid w:val="00D63863"/>
    <w:rsid w:val="00D63E1B"/>
    <w:rsid w:val="00D63EFE"/>
    <w:rsid w:val="00D64476"/>
    <w:rsid w:val="00D64B6D"/>
    <w:rsid w:val="00D64ECE"/>
    <w:rsid w:val="00D652D7"/>
    <w:rsid w:val="00D65AEA"/>
    <w:rsid w:val="00D65D9B"/>
    <w:rsid w:val="00D6626E"/>
    <w:rsid w:val="00D662EA"/>
    <w:rsid w:val="00D665EB"/>
    <w:rsid w:val="00D6714E"/>
    <w:rsid w:val="00D67355"/>
    <w:rsid w:val="00D67AA7"/>
    <w:rsid w:val="00D67EB5"/>
    <w:rsid w:val="00D705BA"/>
    <w:rsid w:val="00D711A6"/>
    <w:rsid w:val="00D71B74"/>
    <w:rsid w:val="00D71D72"/>
    <w:rsid w:val="00D72992"/>
    <w:rsid w:val="00D73119"/>
    <w:rsid w:val="00D73FBA"/>
    <w:rsid w:val="00D74199"/>
    <w:rsid w:val="00D741F8"/>
    <w:rsid w:val="00D7460D"/>
    <w:rsid w:val="00D75B40"/>
    <w:rsid w:val="00D75DF9"/>
    <w:rsid w:val="00D75F9F"/>
    <w:rsid w:val="00D760B7"/>
    <w:rsid w:val="00D76644"/>
    <w:rsid w:val="00D77E5E"/>
    <w:rsid w:val="00D80678"/>
    <w:rsid w:val="00D80B03"/>
    <w:rsid w:val="00D80C78"/>
    <w:rsid w:val="00D81304"/>
    <w:rsid w:val="00D81EC4"/>
    <w:rsid w:val="00D824FE"/>
    <w:rsid w:val="00D827AF"/>
    <w:rsid w:val="00D8292E"/>
    <w:rsid w:val="00D82A9F"/>
    <w:rsid w:val="00D8316B"/>
    <w:rsid w:val="00D83634"/>
    <w:rsid w:val="00D83AD1"/>
    <w:rsid w:val="00D85586"/>
    <w:rsid w:val="00D8653C"/>
    <w:rsid w:val="00D86C36"/>
    <w:rsid w:val="00D86FB2"/>
    <w:rsid w:val="00D876A9"/>
    <w:rsid w:val="00D9029C"/>
    <w:rsid w:val="00D91477"/>
    <w:rsid w:val="00D915A5"/>
    <w:rsid w:val="00D91933"/>
    <w:rsid w:val="00D91A68"/>
    <w:rsid w:val="00D925F6"/>
    <w:rsid w:val="00D92918"/>
    <w:rsid w:val="00D9444C"/>
    <w:rsid w:val="00D94872"/>
    <w:rsid w:val="00D94C77"/>
    <w:rsid w:val="00D95627"/>
    <w:rsid w:val="00D9599A"/>
    <w:rsid w:val="00D9678E"/>
    <w:rsid w:val="00D96A19"/>
    <w:rsid w:val="00D96FCB"/>
    <w:rsid w:val="00DA07EE"/>
    <w:rsid w:val="00DA0903"/>
    <w:rsid w:val="00DA0D86"/>
    <w:rsid w:val="00DA1934"/>
    <w:rsid w:val="00DA1BDF"/>
    <w:rsid w:val="00DA3075"/>
    <w:rsid w:val="00DA518D"/>
    <w:rsid w:val="00DA6777"/>
    <w:rsid w:val="00DA6AFB"/>
    <w:rsid w:val="00DA6B95"/>
    <w:rsid w:val="00DA760B"/>
    <w:rsid w:val="00DA7BB3"/>
    <w:rsid w:val="00DB046F"/>
    <w:rsid w:val="00DB0809"/>
    <w:rsid w:val="00DB16C7"/>
    <w:rsid w:val="00DB217C"/>
    <w:rsid w:val="00DB37B4"/>
    <w:rsid w:val="00DB54C2"/>
    <w:rsid w:val="00DB6ED6"/>
    <w:rsid w:val="00DC0D20"/>
    <w:rsid w:val="00DC1063"/>
    <w:rsid w:val="00DC2107"/>
    <w:rsid w:val="00DC22E0"/>
    <w:rsid w:val="00DC2843"/>
    <w:rsid w:val="00DC4783"/>
    <w:rsid w:val="00DC48E3"/>
    <w:rsid w:val="00DC4BE5"/>
    <w:rsid w:val="00DC5E81"/>
    <w:rsid w:val="00DC684D"/>
    <w:rsid w:val="00DC68D0"/>
    <w:rsid w:val="00DC6ADF"/>
    <w:rsid w:val="00DC711C"/>
    <w:rsid w:val="00DC7803"/>
    <w:rsid w:val="00DD0281"/>
    <w:rsid w:val="00DD139D"/>
    <w:rsid w:val="00DD172E"/>
    <w:rsid w:val="00DD24D7"/>
    <w:rsid w:val="00DD2CF4"/>
    <w:rsid w:val="00DD3636"/>
    <w:rsid w:val="00DD381F"/>
    <w:rsid w:val="00DD39A6"/>
    <w:rsid w:val="00DD3EDC"/>
    <w:rsid w:val="00DD5283"/>
    <w:rsid w:val="00DD6D5E"/>
    <w:rsid w:val="00DE0052"/>
    <w:rsid w:val="00DE0D39"/>
    <w:rsid w:val="00DE1907"/>
    <w:rsid w:val="00DE2706"/>
    <w:rsid w:val="00DE2D50"/>
    <w:rsid w:val="00DE33CD"/>
    <w:rsid w:val="00DE35E0"/>
    <w:rsid w:val="00DE3D27"/>
    <w:rsid w:val="00DE4C8F"/>
    <w:rsid w:val="00DE5A43"/>
    <w:rsid w:val="00DE62A2"/>
    <w:rsid w:val="00DE6340"/>
    <w:rsid w:val="00DE6E9A"/>
    <w:rsid w:val="00DE7C64"/>
    <w:rsid w:val="00DF081E"/>
    <w:rsid w:val="00DF0D46"/>
    <w:rsid w:val="00DF1391"/>
    <w:rsid w:val="00DF1908"/>
    <w:rsid w:val="00DF1DCF"/>
    <w:rsid w:val="00DF2502"/>
    <w:rsid w:val="00DF2FF1"/>
    <w:rsid w:val="00DF375C"/>
    <w:rsid w:val="00DF54A8"/>
    <w:rsid w:val="00DF6A24"/>
    <w:rsid w:val="00DF6CDF"/>
    <w:rsid w:val="00DF78F8"/>
    <w:rsid w:val="00DF7F5F"/>
    <w:rsid w:val="00E010AE"/>
    <w:rsid w:val="00E01402"/>
    <w:rsid w:val="00E01654"/>
    <w:rsid w:val="00E01B5D"/>
    <w:rsid w:val="00E01CF1"/>
    <w:rsid w:val="00E024AD"/>
    <w:rsid w:val="00E03989"/>
    <w:rsid w:val="00E04A7C"/>
    <w:rsid w:val="00E04EDC"/>
    <w:rsid w:val="00E05281"/>
    <w:rsid w:val="00E05339"/>
    <w:rsid w:val="00E068C1"/>
    <w:rsid w:val="00E06D16"/>
    <w:rsid w:val="00E072EE"/>
    <w:rsid w:val="00E07920"/>
    <w:rsid w:val="00E07D66"/>
    <w:rsid w:val="00E109C7"/>
    <w:rsid w:val="00E114D0"/>
    <w:rsid w:val="00E1180D"/>
    <w:rsid w:val="00E126EB"/>
    <w:rsid w:val="00E13135"/>
    <w:rsid w:val="00E133A3"/>
    <w:rsid w:val="00E1394B"/>
    <w:rsid w:val="00E13C42"/>
    <w:rsid w:val="00E14A2B"/>
    <w:rsid w:val="00E14C1E"/>
    <w:rsid w:val="00E15F47"/>
    <w:rsid w:val="00E172AC"/>
    <w:rsid w:val="00E1762C"/>
    <w:rsid w:val="00E201B8"/>
    <w:rsid w:val="00E20AB6"/>
    <w:rsid w:val="00E21941"/>
    <w:rsid w:val="00E21E8B"/>
    <w:rsid w:val="00E22513"/>
    <w:rsid w:val="00E2527C"/>
    <w:rsid w:val="00E25282"/>
    <w:rsid w:val="00E26701"/>
    <w:rsid w:val="00E30C94"/>
    <w:rsid w:val="00E31B9D"/>
    <w:rsid w:val="00E31E5A"/>
    <w:rsid w:val="00E32291"/>
    <w:rsid w:val="00E328B1"/>
    <w:rsid w:val="00E32EE1"/>
    <w:rsid w:val="00E32FB6"/>
    <w:rsid w:val="00E363E6"/>
    <w:rsid w:val="00E3643F"/>
    <w:rsid w:val="00E36CCB"/>
    <w:rsid w:val="00E40DF6"/>
    <w:rsid w:val="00E41A7E"/>
    <w:rsid w:val="00E42CAB"/>
    <w:rsid w:val="00E43421"/>
    <w:rsid w:val="00E4416D"/>
    <w:rsid w:val="00E45534"/>
    <w:rsid w:val="00E459B4"/>
    <w:rsid w:val="00E46458"/>
    <w:rsid w:val="00E47BC8"/>
    <w:rsid w:val="00E47FF9"/>
    <w:rsid w:val="00E50360"/>
    <w:rsid w:val="00E50E27"/>
    <w:rsid w:val="00E51F52"/>
    <w:rsid w:val="00E51FAE"/>
    <w:rsid w:val="00E52D2D"/>
    <w:rsid w:val="00E532D7"/>
    <w:rsid w:val="00E53577"/>
    <w:rsid w:val="00E537E8"/>
    <w:rsid w:val="00E53A82"/>
    <w:rsid w:val="00E54BA4"/>
    <w:rsid w:val="00E55135"/>
    <w:rsid w:val="00E56829"/>
    <w:rsid w:val="00E56954"/>
    <w:rsid w:val="00E56CC7"/>
    <w:rsid w:val="00E5709D"/>
    <w:rsid w:val="00E57434"/>
    <w:rsid w:val="00E60436"/>
    <w:rsid w:val="00E619D0"/>
    <w:rsid w:val="00E637DE"/>
    <w:rsid w:val="00E63B4B"/>
    <w:rsid w:val="00E64756"/>
    <w:rsid w:val="00E649F7"/>
    <w:rsid w:val="00E652B0"/>
    <w:rsid w:val="00E66CE6"/>
    <w:rsid w:val="00E67857"/>
    <w:rsid w:val="00E70B0A"/>
    <w:rsid w:val="00E72FAD"/>
    <w:rsid w:val="00E746CB"/>
    <w:rsid w:val="00E75314"/>
    <w:rsid w:val="00E766A9"/>
    <w:rsid w:val="00E76890"/>
    <w:rsid w:val="00E77EA8"/>
    <w:rsid w:val="00E80206"/>
    <w:rsid w:val="00E814BC"/>
    <w:rsid w:val="00E8150A"/>
    <w:rsid w:val="00E8150D"/>
    <w:rsid w:val="00E81DE2"/>
    <w:rsid w:val="00E831B2"/>
    <w:rsid w:val="00E8373D"/>
    <w:rsid w:val="00E85253"/>
    <w:rsid w:val="00E85F4A"/>
    <w:rsid w:val="00E8653E"/>
    <w:rsid w:val="00E86979"/>
    <w:rsid w:val="00E86AAD"/>
    <w:rsid w:val="00E8764B"/>
    <w:rsid w:val="00E9097E"/>
    <w:rsid w:val="00E91119"/>
    <w:rsid w:val="00E9125A"/>
    <w:rsid w:val="00E9198D"/>
    <w:rsid w:val="00E92B2E"/>
    <w:rsid w:val="00E9458F"/>
    <w:rsid w:val="00E94603"/>
    <w:rsid w:val="00E949CE"/>
    <w:rsid w:val="00E94A0F"/>
    <w:rsid w:val="00E94A4A"/>
    <w:rsid w:val="00E95641"/>
    <w:rsid w:val="00E95704"/>
    <w:rsid w:val="00E96C90"/>
    <w:rsid w:val="00E971BB"/>
    <w:rsid w:val="00EA0EBB"/>
    <w:rsid w:val="00EA205C"/>
    <w:rsid w:val="00EA22A7"/>
    <w:rsid w:val="00EA3630"/>
    <w:rsid w:val="00EA39A0"/>
    <w:rsid w:val="00EA3C1E"/>
    <w:rsid w:val="00EA4105"/>
    <w:rsid w:val="00EA4AD9"/>
    <w:rsid w:val="00EA713E"/>
    <w:rsid w:val="00EB0EF7"/>
    <w:rsid w:val="00EB113A"/>
    <w:rsid w:val="00EB1470"/>
    <w:rsid w:val="00EB1BEB"/>
    <w:rsid w:val="00EB3539"/>
    <w:rsid w:val="00EB360A"/>
    <w:rsid w:val="00EB41B8"/>
    <w:rsid w:val="00EB4A27"/>
    <w:rsid w:val="00EB528D"/>
    <w:rsid w:val="00EB54C5"/>
    <w:rsid w:val="00EB608E"/>
    <w:rsid w:val="00EB6CCE"/>
    <w:rsid w:val="00EB7A19"/>
    <w:rsid w:val="00EB7B75"/>
    <w:rsid w:val="00EC00DD"/>
    <w:rsid w:val="00EC0877"/>
    <w:rsid w:val="00EC0ACE"/>
    <w:rsid w:val="00EC2535"/>
    <w:rsid w:val="00EC2D27"/>
    <w:rsid w:val="00EC302D"/>
    <w:rsid w:val="00EC3F03"/>
    <w:rsid w:val="00EC47F2"/>
    <w:rsid w:val="00EC4BB4"/>
    <w:rsid w:val="00EC5996"/>
    <w:rsid w:val="00EC5DC8"/>
    <w:rsid w:val="00EC62FA"/>
    <w:rsid w:val="00EC6E7A"/>
    <w:rsid w:val="00EC6F94"/>
    <w:rsid w:val="00EC7A77"/>
    <w:rsid w:val="00ED0366"/>
    <w:rsid w:val="00ED05A2"/>
    <w:rsid w:val="00ED0B6E"/>
    <w:rsid w:val="00ED0BAA"/>
    <w:rsid w:val="00ED0D38"/>
    <w:rsid w:val="00ED0E55"/>
    <w:rsid w:val="00ED1848"/>
    <w:rsid w:val="00ED2B8B"/>
    <w:rsid w:val="00ED2D86"/>
    <w:rsid w:val="00ED3842"/>
    <w:rsid w:val="00ED4436"/>
    <w:rsid w:val="00ED4465"/>
    <w:rsid w:val="00ED55CD"/>
    <w:rsid w:val="00ED61F8"/>
    <w:rsid w:val="00ED651A"/>
    <w:rsid w:val="00ED6DFB"/>
    <w:rsid w:val="00ED768B"/>
    <w:rsid w:val="00ED7834"/>
    <w:rsid w:val="00EE0196"/>
    <w:rsid w:val="00EE0F90"/>
    <w:rsid w:val="00EE1D7B"/>
    <w:rsid w:val="00EE223C"/>
    <w:rsid w:val="00EE2790"/>
    <w:rsid w:val="00EE402E"/>
    <w:rsid w:val="00EE4508"/>
    <w:rsid w:val="00EE4CE0"/>
    <w:rsid w:val="00EE5729"/>
    <w:rsid w:val="00EE5B30"/>
    <w:rsid w:val="00EE616A"/>
    <w:rsid w:val="00EE6439"/>
    <w:rsid w:val="00EE6621"/>
    <w:rsid w:val="00EE6658"/>
    <w:rsid w:val="00EE6924"/>
    <w:rsid w:val="00EF0D58"/>
    <w:rsid w:val="00EF1E5F"/>
    <w:rsid w:val="00EF2619"/>
    <w:rsid w:val="00EF3646"/>
    <w:rsid w:val="00EF45B1"/>
    <w:rsid w:val="00EF4634"/>
    <w:rsid w:val="00EF4EEE"/>
    <w:rsid w:val="00EF5E36"/>
    <w:rsid w:val="00EF602F"/>
    <w:rsid w:val="00EF6459"/>
    <w:rsid w:val="00EF7146"/>
    <w:rsid w:val="00EF75DE"/>
    <w:rsid w:val="00EF7803"/>
    <w:rsid w:val="00EF78BD"/>
    <w:rsid w:val="00F006E5"/>
    <w:rsid w:val="00F00D55"/>
    <w:rsid w:val="00F00D60"/>
    <w:rsid w:val="00F0396F"/>
    <w:rsid w:val="00F04517"/>
    <w:rsid w:val="00F05387"/>
    <w:rsid w:val="00F05749"/>
    <w:rsid w:val="00F06710"/>
    <w:rsid w:val="00F06C9A"/>
    <w:rsid w:val="00F06EC3"/>
    <w:rsid w:val="00F07994"/>
    <w:rsid w:val="00F10031"/>
    <w:rsid w:val="00F11921"/>
    <w:rsid w:val="00F1227F"/>
    <w:rsid w:val="00F12953"/>
    <w:rsid w:val="00F137AC"/>
    <w:rsid w:val="00F13F69"/>
    <w:rsid w:val="00F14417"/>
    <w:rsid w:val="00F15152"/>
    <w:rsid w:val="00F16296"/>
    <w:rsid w:val="00F17498"/>
    <w:rsid w:val="00F17780"/>
    <w:rsid w:val="00F17A22"/>
    <w:rsid w:val="00F17F84"/>
    <w:rsid w:val="00F202E3"/>
    <w:rsid w:val="00F20699"/>
    <w:rsid w:val="00F20BF3"/>
    <w:rsid w:val="00F217DD"/>
    <w:rsid w:val="00F22C16"/>
    <w:rsid w:val="00F23756"/>
    <w:rsid w:val="00F23A99"/>
    <w:rsid w:val="00F23AE0"/>
    <w:rsid w:val="00F259FE"/>
    <w:rsid w:val="00F274B1"/>
    <w:rsid w:val="00F27C0C"/>
    <w:rsid w:val="00F3064C"/>
    <w:rsid w:val="00F30B88"/>
    <w:rsid w:val="00F3116E"/>
    <w:rsid w:val="00F317E9"/>
    <w:rsid w:val="00F31D6C"/>
    <w:rsid w:val="00F34CF3"/>
    <w:rsid w:val="00F34D7F"/>
    <w:rsid w:val="00F3628B"/>
    <w:rsid w:val="00F36965"/>
    <w:rsid w:val="00F36C76"/>
    <w:rsid w:val="00F400F0"/>
    <w:rsid w:val="00F4049D"/>
    <w:rsid w:val="00F44758"/>
    <w:rsid w:val="00F44962"/>
    <w:rsid w:val="00F45016"/>
    <w:rsid w:val="00F462CE"/>
    <w:rsid w:val="00F46D61"/>
    <w:rsid w:val="00F47AB4"/>
    <w:rsid w:val="00F50563"/>
    <w:rsid w:val="00F52DAB"/>
    <w:rsid w:val="00F53295"/>
    <w:rsid w:val="00F54236"/>
    <w:rsid w:val="00F55927"/>
    <w:rsid w:val="00F55FBB"/>
    <w:rsid w:val="00F56358"/>
    <w:rsid w:val="00F56CA6"/>
    <w:rsid w:val="00F56CE5"/>
    <w:rsid w:val="00F56E49"/>
    <w:rsid w:val="00F60C63"/>
    <w:rsid w:val="00F614E2"/>
    <w:rsid w:val="00F61C9B"/>
    <w:rsid w:val="00F61E90"/>
    <w:rsid w:val="00F61ECD"/>
    <w:rsid w:val="00F624D7"/>
    <w:rsid w:val="00F63B51"/>
    <w:rsid w:val="00F6406B"/>
    <w:rsid w:val="00F65679"/>
    <w:rsid w:val="00F66668"/>
    <w:rsid w:val="00F704A8"/>
    <w:rsid w:val="00F70A2D"/>
    <w:rsid w:val="00F70AF7"/>
    <w:rsid w:val="00F70D22"/>
    <w:rsid w:val="00F7207D"/>
    <w:rsid w:val="00F726BB"/>
    <w:rsid w:val="00F73995"/>
    <w:rsid w:val="00F742C4"/>
    <w:rsid w:val="00F75D7F"/>
    <w:rsid w:val="00F77673"/>
    <w:rsid w:val="00F77ADC"/>
    <w:rsid w:val="00F77B4B"/>
    <w:rsid w:val="00F80153"/>
    <w:rsid w:val="00F806E1"/>
    <w:rsid w:val="00F81521"/>
    <w:rsid w:val="00F81B30"/>
    <w:rsid w:val="00F828DB"/>
    <w:rsid w:val="00F84194"/>
    <w:rsid w:val="00F858E1"/>
    <w:rsid w:val="00F85E1C"/>
    <w:rsid w:val="00F86862"/>
    <w:rsid w:val="00F86C1F"/>
    <w:rsid w:val="00F878E2"/>
    <w:rsid w:val="00F90297"/>
    <w:rsid w:val="00F9135E"/>
    <w:rsid w:val="00F921E0"/>
    <w:rsid w:val="00F935FD"/>
    <w:rsid w:val="00F937F7"/>
    <w:rsid w:val="00F93D3A"/>
    <w:rsid w:val="00F93E56"/>
    <w:rsid w:val="00F94380"/>
    <w:rsid w:val="00F96011"/>
    <w:rsid w:val="00F96AE6"/>
    <w:rsid w:val="00FA1732"/>
    <w:rsid w:val="00FA1847"/>
    <w:rsid w:val="00FA18BA"/>
    <w:rsid w:val="00FA225E"/>
    <w:rsid w:val="00FA3083"/>
    <w:rsid w:val="00FA32B7"/>
    <w:rsid w:val="00FA33A9"/>
    <w:rsid w:val="00FA37B3"/>
    <w:rsid w:val="00FA3D9C"/>
    <w:rsid w:val="00FA45DB"/>
    <w:rsid w:val="00FA4754"/>
    <w:rsid w:val="00FA711F"/>
    <w:rsid w:val="00FA756A"/>
    <w:rsid w:val="00FB0E64"/>
    <w:rsid w:val="00FB101A"/>
    <w:rsid w:val="00FB11C8"/>
    <w:rsid w:val="00FB27A1"/>
    <w:rsid w:val="00FB299B"/>
    <w:rsid w:val="00FB584E"/>
    <w:rsid w:val="00FC015C"/>
    <w:rsid w:val="00FC0CE3"/>
    <w:rsid w:val="00FC1726"/>
    <w:rsid w:val="00FC2832"/>
    <w:rsid w:val="00FC3A5F"/>
    <w:rsid w:val="00FC7302"/>
    <w:rsid w:val="00FD04DB"/>
    <w:rsid w:val="00FD0532"/>
    <w:rsid w:val="00FD0EBE"/>
    <w:rsid w:val="00FD2144"/>
    <w:rsid w:val="00FD2950"/>
    <w:rsid w:val="00FD3E50"/>
    <w:rsid w:val="00FD3F5C"/>
    <w:rsid w:val="00FD4040"/>
    <w:rsid w:val="00FD4567"/>
    <w:rsid w:val="00FD4727"/>
    <w:rsid w:val="00FD4A7A"/>
    <w:rsid w:val="00FD5C39"/>
    <w:rsid w:val="00FD6F5E"/>
    <w:rsid w:val="00FD713C"/>
    <w:rsid w:val="00FD75C4"/>
    <w:rsid w:val="00FD79E6"/>
    <w:rsid w:val="00FD7C95"/>
    <w:rsid w:val="00FE0BA2"/>
    <w:rsid w:val="00FE34AB"/>
    <w:rsid w:val="00FE4AA1"/>
    <w:rsid w:val="00FE4B94"/>
    <w:rsid w:val="00FE5F35"/>
    <w:rsid w:val="00FE608D"/>
    <w:rsid w:val="00FE6D55"/>
    <w:rsid w:val="00FF0C48"/>
    <w:rsid w:val="00FF3ECE"/>
    <w:rsid w:val="00FF488A"/>
    <w:rsid w:val="00FF4BED"/>
    <w:rsid w:val="00FF6A2C"/>
    <w:rsid w:val="00FF6EB2"/>
    <w:rsid w:val="00FF7315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82E8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D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59"/>
    <w:rsid w:val="002157EC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1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D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59"/>
    <w:rsid w:val="002157EC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1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03A2F-18AB-4665-B844-5CD6E32B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27</Pages>
  <Words>6588</Words>
  <Characters>53508</Characters>
  <Application>Microsoft Office Word</Application>
  <DocSecurity>0</DocSecurity>
  <Lines>445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Depcult</Company>
  <LinksUpToDate>false</LinksUpToDate>
  <CharactersWithSpaces>59977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SavickajaTV</dc:creator>
  <cp:lastModifiedBy>Петрова Ольга Владимировна</cp:lastModifiedBy>
  <cp:revision>11</cp:revision>
  <cp:lastPrinted>2020-02-19T12:16:00Z</cp:lastPrinted>
  <dcterms:created xsi:type="dcterms:W3CDTF">2020-02-18T07:37:00Z</dcterms:created>
  <dcterms:modified xsi:type="dcterms:W3CDTF">2020-03-04T06:38:00Z</dcterms:modified>
</cp:coreProperties>
</file>